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961" w:rsidRDefault="00885961" w:rsidP="00885961">
      <w:pPr>
        <w:ind w:right="229"/>
        <w:jc w:val="center"/>
        <w:rPr>
          <w:rFonts w:ascii="Monotype Corsiva" w:hAnsi="Monotype Corsiva"/>
          <w:b/>
          <w:sz w:val="40"/>
          <w:szCs w:val="40"/>
        </w:rPr>
      </w:pPr>
      <w:r>
        <w:rPr>
          <w:rFonts w:ascii="Monotype Corsiva" w:hAnsi="Monotype Corsiva"/>
          <w:b/>
          <w:sz w:val="40"/>
          <w:szCs w:val="40"/>
        </w:rPr>
        <w:t>ЗАВЬЯЛОВСКИЙ   ВЕСТНИК</w:t>
      </w:r>
    </w:p>
    <w:p w:rsidR="00885961" w:rsidRDefault="00885961" w:rsidP="00885961">
      <w:pPr>
        <w:jc w:val="center"/>
        <w:rPr>
          <w:rFonts w:ascii="Monotype Corsiva" w:hAnsi="Monotype Corsiva"/>
          <w:b/>
          <w:sz w:val="40"/>
          <w:szCs w:val="40"/>
        </w:rPr>
      </w:pPr>
      <w:proofErr w:type="spellStart"/>
      <w:r>
        <w:rPr>
          <w:rFonts w:ascii="Monotype Corsiva" w:hAnsi="Monotype Corsiva"/>
          <w:b/>
          <w:sz w:val="40"/>
          <w:szCs w:val="40"/>
        </w:rPr>
        <w:t>Завьяловского</w:t>
      </w:r>
      <w:proofErr w:type="spellEnd"/>
      <w:r>
        <w:rPr>
          <w:rFonts w:ascii="Monotype Corsiva" w:hAnsi="Monotype Corsiva"/>
          <w:b/>
          <w:sz w:val="40"/>
          <w:szCs w:val="40"/>
        </w:rPr>
        <w:t xml:space="preserve">   сельсовета</w:t>
      </w:r>
    </w:p>
    <w:p w:rsidR="00885961" w:rsidRDefault="00885961" w:rsidP="00885961">
      <w:pPr>
        <w:jc w:val="center"/>
        <w:rPr>
          <w:rFonts w:ascii="Monotype Corsiva" w:hAnsi="Monotype Corsiva"/>
          <w:b/>
          <w:sz w:val="40"/>
          <w:szCs w:val="40"/>
        </w:rPr>
      </w:pPr>
      <w:proofErr w:type="spellStart"/>
      <w:r>
        <w:rPr>
          <w:rFonts w:ascii="Monotype Corsiva" w:hAnsi="Monotype Corsiva"/>
          <w:b/>
          <w:sz w:val="40"/>
          <w:szCs w:val="40"/>
        </w:rPr>
        <w:t>Тогучинского</w:t>
      </w:r>
      <w:proofErr w:type="spellEnd"/>
      <w:r>
        <w:rPr>
          <w:rFonts w:ascii="Monotype Corsiva" w:hAnsi="Monotype Corsiva"/>
          <w:b/>
          <w:sz w:val="40"/>
          <w:szCs w:val="40"/>
        </w:rPr>
        <w:t xml:space="preserve"> района Новосибирской области</w:t>
      </w:r>
    </w:p>
    <w:p w:rsidR="00885961" w:rsidRDefault="00885961" w:rsidP="00885961">
      <w:pPr>
        <w:jc w:val="center"/>
        <w:rPr>
          <w:rFonts w:ascii="Monotype Corsiva" w:hAnsi="Monotype Corsiva"/>
          <w:b/>
          <w:sz w:val="18"/>
          <w:szCs w:val="18"/>
        </w:rPr>
      </w:pPr>
    </w:p>
    <w:tbl>
      <w:tblPr>
        <w:tblStyle w:val="a3"/>
        <w:tblW w:w="1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4"/>
        <w:gridCol w:w="2543"/>
        <w:gridCol w:w="5168"/>
      </w:tblGrid>
      <w:tr w:rsidR="00885961" w:rsidTr="00D82B95">
        <w:tc>
          <w:tcPr>
            <w:tcW w:w="3454" w:type="dxa"/>
          </w:tcPr>
          <w:p w:rsidR="00885961" w:rsidRDefault="00885961" w:rsidP="00D82B95">
            <w:pPr>
              <w:jc w:val="both"/>
              <w:rPr>
                <w:sz w:val="18"/>
                <w:szCs w:val="18"/>
                <w:lang w:eastAsia="en-US"/>
              </w:rPr>
            </w:pPr>
          </w:p>
        </w:tc>
        <w:tc>
          <w:tcPr>
            <w:tcW w:w="2543" w:type="dxa"/>
          </w:tcPr>
          <w:p w:rsidR="00885961" w:rsidRDefault="00885961" w:rsidP="00D82B95">
            <w:pPr>
              <w:rPr>
                <w:lang w:eastAsia="en-US"/>
              </w:rPr>
            </w:pPr>
          </w:p>
        </w:tc>
        <w:tc>
          <w:tcPr>
            <w:tcW w:w="5168" w:type="dxa"/>
            <w:hideMark/>
          </w:tcPr>
          <w:p w:rsidR="00885961" w:rsidRDefault="00885961" w:rsidP="00D82B95">
            <w:pPr>
              <w:jc w:val="center"/>
              <w:rPr>
                <w:rFonts w:ascii="Monotype Corsiva" w:hAnsi="Monotype Corsiva"/>
                <w:b/>
                <w:sz w:val="28"/>
                <w:szCs w:val="28"/>
                <w:lang w:eastAsia="en-US"/>
              </w:rPr>
            </w:pPr>
            <w:r>
              <w:rPr>
                <w:rFonts w:ascii="Monotype Corsiva" w:hAnsi="Monotype Corsiva"/>
                <w:b/>
                <w:sz w:val="28"/>
                <w:szCs w:val="28"/>
                <w:lang w:eastAsia="en-US"/>
              </w:rPr>
              <w:t>№ 13 (142)</w:t>
            </w:r>
          </w:p>
          <w:p w:rsidR="00885961" w:rsidRDefault="00885961" w:rsidP="00010509">
            <w:pPr>
              <w:rPr>
                <w:sz w:val="18"/>
                <w:szCs w:val="18"/>
                <w:lang w:eastAsia="en-US"/>
              </w:rPr>
            </w:pPr>
            <w:r>
              <w:rPr>
                <w:rFonts w:ascii="Monotype Corsiva" w:hAnsi="Monotype Corsiva"/>
                <w:b/>
                <w:sz w:val="28"/>
                <w:szCs w:val="28"/>
                <w:lang w:eastAsia="en-US"/>
              </w:rPr>
              <w:t>2</w:t>
            </w:r>
            <w:r w:rsidR="00010509">
              <w:rPr>
                <w:rFonts w:ascii="Monotype Corsiva" w:hAnsi="Monotype Corsiva"/>
                <w:b/>
                <w:sz w:val="28"/>
                <w:szCs w:val="28"/>
                <w:lang w:eastAsia="en-US"/>
              </w:rPr>
              <w:t>9</w:t>
            </w:r>
            <w:r>
              <w:rPr>
                <w:rFonts w:ascii="Monotype Corsiva" w:hAnsi="Monotype Corsiva"/>
                <w:b/>
                <w:sz w:val="28"/>
                <w:szCs w:val="28"/>
                <w:lang w:eastAsia="en-US"/>
              </w:rPr>
              <w:t xml:space="preserve"> августа 2014 года, пятница</w:t>
            </w:r>
          </w:p>
        </w:tc>
      </w:tr>
    </w:tbl>
    <w:p w:rsidR="00885961" w:rsidRDefault="00885961" w:rsidP="00885961"/>
    <w:tbl>
      <w:tblPr>
        <w:tblStyle w:val="a3"/>
        <w:tblW w:w="11058" w:type="dxa"/>
        <w:tblInd w:w="-318" w:type="dxa"/>
        <w:tblLook w:val="04A0" w:firstRow="1" w:lastRow="0" w:firstColumn="1" w:lastColumn="0" w:noHBand="0" w:noVBand="1"/>
      </w:tblPr>
      <w:tblGrid>
        <w:gridCol w:w="11058"/>
      </w:tblGrid>
      <w:tr w:rsidR="00010509" w:rsidTr="00010509">
        <w:tc>
          <w:tcPr>
            <w:tcW w:w="11058" w:type="dxa"/>
          </w:tcPr>
          <w:p w:rsidR="00010509" w:rsidRPr="00B55610" w:rsidRDefault="00010509" w:rsidP="00010509">
            <w:pPr>
              <w:jc w:val="center"/>
              <w:rPr>
                <w:b/>
                <w:sz w:val="20"/>
                <w:szCs w:val="20"/>
              </w:rPr>
            </w:pPr>
            <w:r w:rsidRPr="00B55610">
              <w:rPr>
                <w:b/>
                <w:sz w:val="20"/>
                <w:szCs w:val="20"/>
              </w:rPr>
              <w:t>администрация</w:t>
            </w:r>
          </w:p>
          <w:p w:rsidR="00010509" w:rsidRPr="00B55610" w:rsidRDefault="00010509" w:rsidP="00010509">
            <w:pPr>
              <w:jc w:val="center"/>
              <w:rPr>
                <w:b/>
                <w:sz w:val="20"/>
                <w:szCs w:val="20"/>
              </w:rPr>
            </w:pPr>
            <w:proofErr w:type="spellStart"/>
            <w:r w:rsidRPr="00B55610">
              <w:rPr>
                <w:b/>
                <w:sz w:val="20"/>
                <w:szCs w:val="20"/>
              </w:rPr>
              <w:t>Завьяловского</w:t>
            </w:r>
            <w:proofErr w:type="spellEnd"/>
            <w:r w:rsidRPr="00B55610">
              <w:rPr>
                <w:b/>
                <w:sz w:val="20"/>
                <w:szCs w:val="20"/>
              </w:rPr>
              <w:t xml:space="preserve"> сельсовета</w:t>
            </w:r>
          </w:p>
          <w:p w:rsidR="00010509" w:rsidRPr="00B55610" w:rsidRDefault="00010509" w:rsidP="00010509">
            <w:pPr>
              <w:jc w:val="center"/>
              <w:rPr>
                <w:b/>
                <w:sz w:val="20"/>
                <w:szCs w:val="20"/>
              </w:rPr>
            </w:pPr>
            <w:proofErr w:type="spellStart"/>
            <w:r w:rsidRPr="00B55610">
              <w:rPr>
                <w:b/>
                <w:sz w:val="20"/>
                <w:szCs w:val="20"/>
              </w:rPr>
              <w:t>Тогучинского</w:t>
            </w:r>
            <w:proofErr w:type="spellEnd"/>
            <w:r w:rsidRPr="00B55610">
              <w:rPr>
                <w:b/>
                <w:sz w:val="20"/>
                <w:szCs w:val="20"/>
              </w:rPr>
              <w:t xml:space="preserve"> района</w:t>
            </w:r>
            <w:r>
              <w:rPr>
                <w:b/>
                <w:sz w:val="20"/>
                <w:szCs w:val="20"/>
              </w:rPr>
              <w:t xml:space="preserve"> </w:t>
            </w:r>
            <w:r w:rsidRPr="00B55610">
              <w:rPr>
                <w:b/>
                <w:sz w:val="20"/>
                <w:szCs w:val="20"/>
              </w:rPr>
              <w:t>Новосибирской области</w:t>
            </w:r>
          </w:p>
          <w:p w:rsidR="00010509" w:rsidRPr="00B55610" w:rsidRDefault="00010509" w:rsidP="00010509">
            <w:pPr>
              <w:jc w:val="center"/>
              <w:rPr>
                <w:b/>
                <w:sz w:val="20"/>
                <w:szCs w:val="20"/>
              </w:rPr>
            </w:pPr>
          </w:p>
          <w:p w:rsidR="00010509" w:rsidRPr="00B55610" w:rsidRDefault="00010509" w:rsidP="00010509">
            <w:pPr>
              <w:jc w:val="center"/>
              <w:rPr>
                <w:b/>
                <w:sz w:val="20"/>
                <w:szCs w:val="20"/>
              </w:rPr>
            </w:pPr>
            <w:r w:rsidRPr="00B55610">
              <w:rPr>
                <w:b/>
                <w:sz w:val="20"/>
                <w:szCs w:val="20"/>
              </w:rPr>
              <w:t>ПОСТАНОВЛЕНИЕ</w:t>
            </w:r>
          </w:p>
          <w:tbl>
            <w:tblPr>
              <w:tblW w:w="0" w:type="auto"/>
              <w:jc w:val="center"/>
              <w:tblInd w:w="3422" w:type="dxa"/>
              <w:tblLook w:val="01E0" w:firstRow="1" w:lastRow="1" w:firstColumn="1" w:lastColumn="1" w:noHBand="0" w:noVBand="0"/>
            </w:tblPr>
            <w:tblGrid>
              <w:gridCol w:w="1651"/>
              <w:gridCol w:w="659"/>
              <w:gridCol w:w="1080"/>
            </w:tblGrid>
            <w:tr w:rsidR="00010509" w:rsidRPr="00B55610" w:rsidTr="00010509">
              <w:trPr>
                <w:jc w:val="center"/>
              </w:trPr>
              <w:tc>
                <w:tcPr>
                  <w:tcW w:w="1651" w:type="dxa"/>
                  <w:hideMark/>
                </w:tcPr>
                <w:p w:rsidR="00010509" w:rsidRPr="00B55610" w:rsidRDefault="00010509" w:rsidP="0096484A">
                  <w:pPr>
                    <w:ind w:right="175"/>
                    <w:rPr>
                      <w:sz w:val="20"/>
                      <w:szCs w:val="20"/>
                    </w:rPr>
                  </w:pPr>
                  <w:r w:rsidRPr="00B55610">
                    <w:rPr>
                      <w:sz w:val="20"/>
                      <w:szCs w:val="20"/>
                    </w:rPr>
                    <w:t xml:space="preserve"> 25.08.2014</w:t>
                  </w:r>
                </w:p>
              </w:tc>
              <w:tc>
                <w:tcPr>
                  <w:tcW w:w="659" w:type="dxa"/>
                  <w:hideMark/>
                </w:tcPr>
                <w:p w:rsidR="00010509" w:rsidRPr="00B55610" w:rsidRDefault="00010509" w:rsidP="0096484A">
                  <w:pPr>
                    <w:ind w:right="175"/>
                    <w:rPr>
                      <w:sz w:val="20"/>
                      <w:szCs w:val="20"/>
                    </w:rPr>
                  </w:pPr>
                  <w:r w:rsidRPr="00B55610">
                    <w:rPr>
                      <w:sz w:val="20"/>
                      <w:szCs w:val="20"/>
                    </w:rPr>
                    <w:t>№</w:t>
                  </w:r>
                </w:p>
              </w:tc>
              <w:tc>
                <w:tcPr>
                  <w:tcW w:w="1080" w:type="dxa"/>
                  <w:hideMark/>
                </w:tcPr>
                <w:p w:rsidR="00010509" w:rsidRPr="00B55610" w:rsidRDefault="00010509" w:rsidP="0096484A">
                  <w:pPr>
                    <w:ind w:right="175"/>
                    <w:rPr>
                      <w:sz w:val="20"/>
                      <w:szCs w:val="20"/>
                    </w:rPr>
                  </w:pPr>
                  <w:r w:rsidRPr="00B55610">
                    <w:rPr>
                      <w:sz w:val="20"/>
                      <w:szCs w:val="20"/>
                    </w:rPr>
                    <w:t>120</w:t>
                  </w:r>
                </w:p>
              </w:tc>
            </w:tr>
          </w:tbl>
          <w:p w:rsidR="00010509" w:rsidRPr="00B55610" w:rsidRDefault="00010509" w:rsidP="00010509">
            <w:pPr>
              <w:ind w:left="150"/>
              <w:jc w:val="center"/>
              <w:rPr>
                <w:sz w:val="20"/>
                <w:szCs w:val="20"/>
              </w:rPr>
            </w:pPr>
            <w:proofErr w:type="spellStart"/>
            <w:r w:rsidRPr="00B55610">
              <w:rPr>
                <w:sz w:val="20"/>
                <w:szCs w:val="20"/>
              </w:rPr>
              <w:t>с</w:t>
            </w:r>
            <w:proofErr w:type="gramStart"/>
            <w:r w:rsidRPr="00B55610">
              <w:rPr>
                <w:sz w:val="20"/>
                <w:szCs w:val="20"/>
              </w:rPr>
              <w:t>.З</w:t>
            </w:r>
            <w:proofErr w:type="gramEnd"/>
            <w:r w:rsidRPr="00B55610">
              <w:rPr>
                <w:sz w:val="20"/>
                <w:szCs w:val="20"/>
              </w:rPr>
              <w:t>авьялово</w:t>
            </w:r>
            <w:proofErr w:type="spellEnd"/>
          </w:p>
          <w:p w:rsidR="00010509" w:rsidRPr="00B55610" w:rsidRDefault="00010509" w:rsidP="00010509">
            <w:pPr>
              <w:jc w:val="center"/>
              <w:rPr>
                <w:sz w:val="20"/>
                <w:szCs w:val="20"/>
              </w:rPr>
            </w:pPr>
          </w:p>
          <w:p w:rsidR="00010509" w:rsidRPr="00B55610" w:rsidRDefault="00010509" w:rsidP="00010509">
            <w:pPr>
              <w:ind w:right="-6"/>
              <w:jc w:val="center"/>
              <w:rPr>
                <w:sz w:val="20"/>
                <w:szCs w:val="20"/>
              </w:rPr>
            </w:pPr>
            <w:r w:rsidRPr="00B55610">
              <w:rPr>
                <w:sz w:val="20"/>
                <w:szCs w:val="20"/>
              </w:rPr>
              <w:t xml:space="preserve">О порядке подготовки и обучения населения в области защиты от чрезвычайных ситуаций природного и техногенного характера  на территории </w:t>
            </w:r>
            <w:proofErr w:type="spellStart"/>
            <w:r w:rsidRPr="00B55610">
              <w:rPr>
                <w:sz w:val="20"/>
                <w:szCs w:val="20"/>
              </w:rPr>
              <w:t>Завьяловского</w:t>
            </w:r>
            <w:proofErr w:type="spellEnd"/>
            <w:r w:rsidRPr="00B55610">
              <w:rPr>
                <w:sz w:val="20"/>
                <w:szCs w:val="20"/>
              </w:rPr>
              <w:t xml:space="preserve"> сельсовета </w:t>
            </w:r>
            <w:proofErr w:type="spellStart"/>
            <w:r w:rsidRPr="00B55610">
              <w:rPr>
                <w:sz w:val="20"/>
                <w:szCs w:val="20"/>
              </w:rPr>
              <w:t>Тогучинского</w:t>
            </w:r>
            <w:proofErr w:type="spellEnd"/>
            <w:r w:rsidRPr="00B55610">
              <w:rPr>
                <w:sz w:val="20"/>
                <w:szCs w:val="20"/>
              </w:rPr>
              <w:t xml:space="preserve"> района Новосибирской области</w:t>
            </w:r>
          </w:p>
          <w:p w:rsidR="00010509" w:rsidRPr="00B55610" w:rsidRDefault="00010509" w:rsidP="00010509">
            <w:pPr>
              <w:pStyle w:val="ConsNonformat"/>
              <w:widowControl/>
              <w:ind w:right="0" w:firstLine="720"/>
              <w:rPr>
                <w:rFonts w:ascii="Times New Roman" w:hAnsi="Times New Roman" w:cs="Times New Roman"/>
              </w:rPr>
            </w:pPr>
          </w:p>
          <w:p w:rsidR="00010509" w:rsidRPr="00B55610" w:rsidRDefault="00010509" w:rsidP="00010509">
            <w:pPr>
              <w:jc w:val="both"/>
              <w:rPr>
                <w:sz w:val="20"/>
                <w:szCs w:val="20"/>
              </w:rPr>
            </w:pPr>
            <w:r>
              <w:rPr>
                <w:sz w:val="20"/>
                <w:szCs w:val="20"/>
              </w:rPr>
              <w:t xml:space="preserve">      </w:t>
            </w:r>
            <w:proofErr w:type="gramStart"/>
            <w:r w:rsidRPr="00B55610">
              <w:rPr>
                <w:sz w:val="20"/>
                <w:szCs w:val="20"/>
              </w:rPr>
              <w:t>В соответствии с Федеральным законом «О защите населения и терр</w:t>
            </w:r>
            <w:r w:rsidRPr="00B55610">
              <w:rPr>
                <w:sz w:val="20"/>
                <w:szCs w:val="20"/>
              </w:rPr>
              <w:t>и</w:t>
            </w:r>
            <w:r w:rsidRPr="00B55610">
              <w:rPr>
                <w:sz w:val="20"/>
                <w:szCs w:val="20"/>
              </w:rPr>
              <w:t>торий от чрезвычайных ситуаций природного и техногенного характера», п</w:t>
            </w:r>
            <w:r w:rsidRPr="00B55610">
              <w:rPr>
                <w:sz w:val="20"/>
                <w:szCs w:val="20"/>
              </w:rPr>
              <w:t>о</w:t>
            </w:r>
            <w:r w:rsidRPr="00B55610">
              <w:rPr>
                <w:sz w:val="20"/>
                <w:szCs w:val="20"/>
              </w:rPr>
              <w:t>становлением Правительства Российской Федерации от 04.09.2003 г. № 547 «О подготовке населения в области защиты от чрезвычайных ситуаций природного и техногенного характера» и в целях сове</w:t>
            </w:r>
            <w:r w:rsidRPr="00B55610">
              <w:rPr>
                <w:sz w:val="20"/>
                <w:szCs w:val="20"/>
              </w:rPr>
              <w:t>р</w:t>
            </w:r>
            <w:r w:rsidRPr="00B55610">
              <w:rPr>
                <w:sz w:val="20"/>
                <w:szCs w:val="20"/>
              </w:rPr>
              <w:t xml:space="preserve">шенствования подготовки населения способам защиты и действиям в ЧС администрация </w:t>
            </w:r>
            <w:proofErr w:type="spellStart"/>
            <w:r w:rsidRPr="00B55610">
              <w:rPr>
                <w:sz w:val="20"/>
                <w:szCs w:val="20"/>
              </w:rPr>
              <w:t>Завьяловского</w:t>
            </w:r>
            <w:proofErr w:type="spellEnd"/>
            <w:r w:rsidRPr="00B55610">
              <w:rPr>
                <w:sz w:val="20"/>
                <w:szCs w:val="20"/>
              </w:rPr>
              <w:t xml:space="preserve"> сельсовета </w:t>
            </w:r>
            <w:proofErr w:type="spellStart"/>
            <w:r w:rsidRPr="00B55610">
              <w:rPr>
                <w:sz w:val="20"/>
                <w:szCs w:val="20"/>
              </w:rPr>
              <w:t>Тогучинского</w:t>
            </w:r>
            <w:proofErr w:type="spellEnd"/>
            <w:r w:rsidRPr="00B55610">
              <w:rPr>
                <w:sz w:val="20"/>
                <w:szCs w:val="20"/>
              </w:rPr>
              <w:t xml:space="preserve"> района Новосибирской области</w:t>
            </w:r>
            <w:proofErr w:type="gramEnd"/>
          </w:p>
          <w:p w:rsidR="00010509" w:rsidRPr="00B55610" w:rsidRDefault="00010509" w:rsidP="00010509">
            <w:pPr>
              <w:rPr>
                <w:color w:val="000000"/>
                <w:sz w:val="20"/>
                <w:szCs w:val="20"/>
              </w:rPr>
            </w:pPr>
            <w:r w:rsidRPr="00B55610">
              <w:rPr>
                <w:sz w:val="20"/>
                <w:szCs w:val="20"/>
              </w:rPr>
              <w:t>ПОСТАНОВЛЯЕТ:</w:t>
            </w:r>
          </w:p>
          <w:p w:rsidR="00010509" w:rsidRPr="00B55610" w:rsidRDefault="00010509" w:rsidP="00010509">
            <w:pPr>
              <w:pStyle w:val="ConsNormal"/>
              <w:widowControl/>
              <w:numPr>
                <w:ilvl w:val="0"/>
                <w:numId w:val="1"/>
              </w:numPr>
              <w:ind w:right="0"/>
              <w:jc w:val="both"/>
              <w:rPr>
                <w:rFonts w:ascii="Times New Roman" w:hAnsi="Times New Roman" w:cs="Times New Roman"/>
              </w:rPr>
            </w:pPr>
            <w:r w:rsidRPr="00B55610">
              <w:rPr>
                <w:rFonts w:ascii="Times New Roman" w:hAnsi="Times New Roman" w:cs="Times New Roman"/>
              </w:rPr>
              <w:t>Утвердить Положение «О порядке подготовки и обучения населения в области защиты от чрезвычайных ситуаций природного и техногенного характера» (приложение 1).</w:t>
            </w:r>
          </w:p>
          <w:p w:rsidR="00010509" w:rsidRPr="00B55610" w:rsidRDefault="00010509" w:rsidP="00010509">
            <w:pPr>
              <w:pStyle w:val="ConsNormal"/>
              <w:widowControl/>
              <w:numPr>
                <w:ilvl w:val="0"/>
                <w:numId w:val="1"/>
              </w:numPr>
              <w:ind w:right="0"/>
              <w:jc w:val="both"/>
              <w:rPr>
                <w:rFonts w:ascii="Times New Roman" w:hAnsi="Times New Roman" w:cs="Times New Roman"/>
              </w:rPr>
            </w:pPr>
            <w:r w:rsidRPr="00B55610">
              <w:rPr>
                <w:rFonts w:ascii="Times New Roman" w:hAnsi="Times New Roman" w:cs="Times New Roman"/>
              </w:rPr>
              <w:t>Методическое руководство, координацию и контроль за подготовкой населения способам защиты и действиям в чрезвычайных ситуациях возл</w:t>
            </w:r>
            <w:r w:rsidRPr="00B55610">
              <w:rPr>
                <w:rFonts w:ascii="Times New Roman" w:hAnsi="Times New Roman" w:cs="Times New Roman"/>
              </w:rPr>
              <w:t>о</w:t>
            </w:r>
            <w:r w:rsidRPr="00B55610">
              <w:rPr>
                <w:rFonts w:ascii="Times New Roman" w:hAnsi="Times New Roman" w:cs="Times New Roman"/>
              </w:rPr>
              <w:t xml:space="preserve">жить на </w:t>
            </w:r>
            <w:proofErr w:type="gramStart"/>
            <w:r w:rsidRPr="00B55610">
              <w:rPr>
                <w:rFonts w:ascii="Times New Roman" w:hAnsi="Times New Roman" w:cs="Times New Roman"/>
              </w:rPr>
              <w:t>уполномоченного</w:t>
            </w:r>
            <w:proofErr w:type="gramEnd"/>
            <w:r w:rsidRPr="00B55610">
              <w:rPr>
                <w:rFonts w:ascii="Times New Roman" w:hAnsi="Times New Roman" w:cs="Times New Roman"/>
              </w:rPr>
              <w:t xml:space="preserve"> на решение задач в области гражданской обороны по </w:t>
            </w:r>
            <w:proofErr w:type="spellStart"/>
            <w:r w:rsidRPr="00B55610">
              <w:rPr>
                <w:rFonts w:ascii="Times New Roman" w:hAnsi="Times New Roman" w:cs="Times New Roman"/>
              </w:rPr>
              <w:t>Завьяловскому</w:t>
            </w:r>
            <w:proofErr w:type="spellEnd"/>
            <w:r w:rsidRPr="00B55610">
              <w:rPr>
                <w:rFonts w:ascii="Times New Roman" w:hAnsi="Times New Roman" w:cs="Times New Roman"/>
              </w:rPr>
              <w:t xml:space="preserve"> сельсовету Макиенко Н.А.</w:t>
            </w:r>
          </w:p>
          <w:p w:rsidR="00010509" w:rsidRPr="00B55610" w:rsidRDefault="00010509" w:rsidP="00010509">
            <w:pPr>
              <w:pStyle w:val="ConsNormal"/>
              <w:widowControl/>
              <w:numPr>
                <w:ilvl w:val="0"/>
                <w:numId w:val="1"/>
              </w:numPr>
              <w:ind w:right="0"/>
              <w:jc w:val="both"/>
              <w:rPr>
                <w:rFonts w:ascii="Times New Roman" w:hAnsi="Times New Roman" w:cs="Times New Roman"/>
              </w:rPr>
            </w:pPr>
            <w:r w:rsidRPr="00B55610">
              <w:rPr>
                <w:rFonts w:ascii="Times New Roman" w:hAnsi="Times New Roman" w:cs="Times New Roman"/>
              </w:rPr>
              <w:t xml:space="preserve">Специалисту по бюджетному учету </w:t>
            </w:r>
            <w:proofErr w:type="spellStart"/>
            <w:r w:rsidRPr="00B55610">
              <w:rPr>
                <w:rFonts w:ascii="Times New Roman" w:hAnsi="Times New Roman" w:cs="Times New Roman"/>
              </w:rPr>
              <w:t>Завьяловского</w:t>
            </w:r>
            <w:proofErr w:type="spellEnd"/>
            <w:r w:rsidRPr="00B55610">
              <w:rPr>
                <w:rFonts w:ascii="Times New Roman" w:hAnsi="Times New Roman" w:cs="Times New Roman"/>
              </w:rPr>
              <w:t xml:space="preserve"> сельсовета </w:t>
            </w:r>
            <w:proofErr w:type="spellStart"/>
            <w:r w:rsidRPr="00B55610">
              <w:rPr>
                <w:rFonts w:ascii="Times New Roman" w:hAnsi="Times New Roman" w:cs="Times New Roman"/>
              </w:rPr>
              <w:t>Рябошапко</w:t>
            </w:r>
            <w:proofErr w:type="spellEnd"/>
            <w:r w:rsidRPr="00B55610">
              <w:rPr>
                <w:rFonts w:ascii="Times New Roman" w:hAnsi="Times New Roman" w:cs="Times New Roman"/>
              </w:rPr>
              <w:t xml:space="preserve"> Н.В. ежегодно предусматривать выделение необходимых д</w:t>
            </w:r>
            <w:r w:rsidRPr="00B55610">
              <w:rPr>
                <w:rFonts w:ascii="Times New Roman" w:hAnsi="Times New Roman" w:cs="Times New Roman"/>
              </w:rPr>
              <w:t>е</w:t>
            </w:r>
            <w:r w:rsidRPr="00B55610">
              <w:rPr>
                <w:rFonts w:ascii="Times New Roman" w:hAnsi="Times New Roman" w:cs="Times New Roman"/>
              </w:rPr>
              <w:t>нежных средств на выполнение мероприятий по пропаганде знаний в области защиты населения от чрезвычайных ситуаций, в том числе с использованием средств массовой инфо</w:t>
            </w:r>
            <w:r w:rsidRPr="00B55610">
              <w:rPr>
                <w:rFonts w:ascii="Times New Roman" w:hAnsi="Times New Roman" w:cs="Times New Roman"/>
              </w:rPr>
              <w:t>р</w:t>
            </w:r>
            <w:r w:rsidRPr="00B55610">
              <w:rPr>
                <w:rFonts w:ascii="Times New Roman" w:hAnsi="Times New Roman" w:cs="Times New Roman"/>
              </w:rPr>
              <w:t>мации.</w:t>
            </w:r>
          </w:p>
          <w:p w:rsidR="00010509" w:rsidRPr="00B55610" w:rsidRDefault="00010509" w:rsidP="00010509">
            <w:pPr>
              <w:numPr>
                <w:ilvl w:val="0"/>
                <w:numId w:val="1"/>
              </w:numPr>
              <w:ind w:right="-6"/>
              <w:jc w:val="both"/>
              <w:rPr>
                <w:sz w:val="20"/>
                <w:szCs w:val="20"/>
              </w:rPr>
            </w:pPr>
            <w:r w:rsidRPr="00B55610">
              <w:rPr>
                <w:sz w:val="20"/>
                <w:szCs w:val="20"/>
              </w:rPr>
              <w:t xml:space="preserve">Постановление главы </w:t>
            </w:r>
            <w:proofErr w:type="spellStart"/>
            <w:r w:rsidRPr="00B55610">
              <w:rPr>
                <w:sz w:val="20"/>
                <w:szCs w:val="20"/>
              </w:rPr>
              <w:t>Завьяловского</w:t>
            </w:r>
            <w:proofErr w:type="spellEnd"/>
            <w:r w:rsidRPr="00B55610">
              <w:rPr>
                <w:sz w:val="20"/>
                <w:szCs w:val="20"/>
              </w:rPr>
              <w:t xml:space="preserve"> сельсовета </w:t>
            </w:r>
            <w:proofErr w:type="spellStart"/>
            <w:r w:rsidRPr="00B55610">
              <w:rPr>
                <w:sz w:val="20"/>
                <w:szCs w:val="20"/>
              </w:rPr>
              <w:t>Тогучинского</w:t>
            </w:r>
            <w:proofErr w:type="spellEnd"/>
            <w:r w:rsidRPr="00B55610">
              <w:rPr>
                <w:sz w:val="20"/>
                <w:szCs w:val="20"/>
              </w:rPr>
              <w:t xml:space="preserve"> района Новосиби</w:t>
            </w:r>
            <w:r w:rsidRPr="00B55610">
              <w:rPr>
                <w:sz w:val="20"/>
                <w:szCs w:val="20"/>
              </w:rPr>
              <w:t>р</w:t>
            </w:r>
            <w:r w:rsidRPr="00B55610">
              <w:rPr>
                <w:sz w:val="20"/>
                <w:szCs w:val="20"/>
              </w:rPr>
              <w:t>ской области от 29.03.2013 № 26 «Об организации подготовке населения способам з</w:t>
            </w:r>
            <w:r w:rsidRPr="00B55610">
              <w:rPr>
                <w:sz w:val="20"/>
                <w:szCs w:val="20"/>
              </w:rPr>
              <w:t>а</w:t>
            </w:r>
            <w:r w:rsidRPr="00B55610">
              <w:rPr>
                <w:sz w:val="20"/>
                <w:szCs w:val="20"/>
              </w:rPr>
              <w:t>щиты и действиям в ЧС» считать утратившим силу.</w:t>
            </w:r>
          </w:p>
          <w:p w:rsidR="00010509" w:rsidRPr="00B55610" w:rsidRDefault="00010509" w:rsidP="00010509">
            <w:pPr>
              <w:numPr>
                <w:ilvl w:val="0"/>
                <w:numId w:val="1"/>
              </w:numPr>
              <w:autoSpaceDE w:val="0"/>
              <w:autoSpaceDN w:val="0"/>
              <w:adjustRightInd w:val="0"/>
              <w:jc w:val="both"/>
              <w:rPr>
                <w:b/>
                <w:sz w:val="20"/>
                <w:szCs w:val="20"/>
              </w:rPr>
            </w:pPr>
            <w:r w:rsidRPr="00B55610">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B55610">
              <w:rPr>
                <w:color w:val="000000"/>
                <w:sz w:val="20"/>
                <w:szCs w:val="20"/>
              </w:rPr>
              <w:t>Завьяловский</w:t>
            </w:r>
            <w:proofErr w:type="spellEnd"/>
            <w:r w:rsidRPr="00B55610">
              <w:rPr>
                <w:color w:val="000000"/>
                <w:sz w:val="20"/>
                <w:szCs w:val="20"/>
              </w:rPr>
              <w:t xml:space="preserve"> Вестник» и на официальном сайте администрации </w:t>
            </w:r>
            <w:proofErr w:type="spellStart"/>
            <w:r w:rsidRPr="00B55610">
              <w:rPr>
                <w:color w:val="000000"/>
                <w:sz w:val="20"/>
                <w:szCs w:val="20"/>
              </w:rPr>
              <w:t>Завьяловского</w:t>
            </w:r>
            <w:proofErr w:type="spellEnd"/>
            <w:r w:rsidRPr="00B55610">
              <w:rPr>
                <w:color w:val="000000"/>
                <w:sz w:val="20"/>
                <w:szCs w:val="20"/>
              </w:rPr>
              <w:t xml:space="preserve"> сельсовета.</w:t>
            </w:r>
          </w:p>
          <w:p w:rsidR="00010509" w:rsidRPr="00B55610" w:rsidRDefault="00010509" w:rsidP="00010509">
            <w:pPr>
              <w:numPr>
                <w:ilvl w:val="0"/>
                <w:numId w:val="1"/>
              </w:numPr>
              <w:jc w:val="both"/>
              <w:rPr>
                <w:sz w:val="20"/>
                <w:szCs w:val="20"/>
              </w:rPr>
            </w:pPr>
            <w:proofErr w:type="gramStart"/>
            <w:r w:rsidRPr="00B55610">
              <w:rPr>
                <w:spacing w:val="-1"/>
                <w:sz w:val="20"/>
                <w:szCs w:val="20"/>
              </w:rPr>
              <w:t>Контроль  за</w:t>
            </w:r>
            <w:proofErr w:type="gramEnd"/>
            <w:r w:rsidRPr="00B55610">
              <w:rPr>
                <w:spacing w:val="-1"/>
                <w:sz w:val="20"/>
                <w:szCs w:val="20"/>
              </w:rPr>
              <w:t xml:space="preserve">    исполнением    данного    постановления  оставляю за собой.</w:t>
            </w:r>
          </w:p>
          <w:p w:rsidR="00010509" w:rsidRPr="00B55610" w:rsidRDefault="00010509" w:rsidP="00010509">
            <w:pPr>
              <w:jc w:val="both"/>
              <w:rPr>
                <w:sz w:val="20"/>
                <w:szCs w:val="20"/>
              </w:rPr>
            </w:pPr>
          </w:p>
          <w:p w:rsidR="00010509" w:rsidRPr="00B55610" w:rsidRDefault="00010509" w:rsidP="00010509">
            <w:pPr>
              <w:jc w:val="both"/>
              <w:rPr>
                <w:sz w:val="20"/>
                <w:szCs w:val="20"/>
              </w:rPr>
            </w:pPr>
            <w:r w:rsidRPr="00B55610">
              <w:rPr>
                <w:sz w:val="20"/>
                <w:szCs w:val="20"/>
              </w:rPr>
              <w:t xml:space="preserve">Глава </w:t>
            </w:r>
            <w:proofErr w:type="spellStart"/>
            <w:r w:rsidRPr="00B55610">
              <w:rPr>
                <w:sz w:val="20"/>
                <w:szCs w:val="20"/>
              </w:rPr>
              <w:t>Завьяловского</w:t>
            </w:r>
            <w:proofErr w:type="spellEnd"/>
            <w:r w:rsidRPr="00B55610">
              <w:rPr>
                <w:sz w:val="20"/>
                <w:szCs w:val="20"/>
              </w:rPr>
              <w:t xml:space="preserve"> сельсовета                                                   </w:t>
            </w:r>
            <w:proofErr w:type="spellStart"/>
            <w:r w:rsidRPr="00B55610">
              <w:rPr>
                <w:sz w:val="20"/>
                <w:szCs w:val="20"/>
              </w:rPr>
              <w:t>В.В.Шарыкалов</w:t>
            </w:r>
            <w:proofErr w:type="spellEnd"/>
            <w:r w:rsidRPr="00B55610">
              <w:rPr>
                <w:sz w:val="20"/>
                <w:szCs w:val="20"/>
              </w:rPr>
              <w:t xml:space="preserve">                                  </w:t>
            </w:r>
          </w:p>
          <w:p w:rsidR="00010509" w:rsidRDefault="00010509" w:rsidP="00010509">
            <w:proofErr w:type="spellStart"/>
            <w:r w:rsidRPr="00B55610">
              <w:rPr>
                <w:sz w:val="20"/>
                <w:szCs w:val="20"/>
              </w:rPr>
              <w:t>Тогучинского</w:t>
            </w:r>
            <w:proofErr w:type="spellEnd"/>
            <w:r w:rsidRPr="00B55610">
              <w:rPr>
                <w:sz w:val="20"/>
                <w:szCs w:val="20"/>
              </w:rPr>
              <w:t xml:space="preserve"> района Новосибирской области</w:t>
            </w:r>
          </w:p>
          <w:p w:rsidR="00010509" w:rsidRDefault="00F82080" w:rsidP="00885961">
            <w:r>
              <w:t>---------------------------------------------------------------------------------------------------------------------------------------</w:t>
            </w:r>
          </w:p>
          <w:p w:rsidR="00F82080" w:rsidRPr="00B55610" w:rsidRDefault="00F82080" w:rsidP="00F82080">
            <w:pPr>
              <w:jc w:val="right"/>
              <w:rPr>
                <w:sz w:val="16"/>
                <w:szCs w:val="16"/>
              </w:rPr>
            </w:pPr>
            <w:r w:rsidRPr="00B55610">
              <w:rPr>
                <w:sz w:val="16"/>
                <w:szCs w:val="16"/>
              </w:rPr>
              <w:t>Приложение № 1</w:t>
            </w:r>
          </w:p>
          <w:p w:rsidR="00F82080" w:rsidRPr="00B55610" w:rsidRDefault="00F82080" w:rsidP="00F82080">
            <w:pPr>
              <w:jc w:val="right"/>
              <w:rPr>
                <w:sz w:val="16"/>
                <w:szCs w:val="16"/>
              </w:rPr>
            </w:pPr>
            <w:r w:rsidRPr="00B55610">
              <w:rPr>
                <w:sz w:val="16"/>
                <w:szCs w:val="16"/>
              </w:rPr>
              <w:t>к постановлению администрации</w:t>
            </w:r>
          </w:p>
          <w:p w:rsidR="00F82080" w:rsidRPr="00B55610" w:rsidRDefault="00F82080" w:rsidP="00F82080">
            <w:pPr>
              <w:jc w:val="right"/>
              <w:rPr>
                <w:sz w:val="16"/>
                <w:szCs w:val="16"/>
              </w:rPr>
            </w:pPr>
            <w:proofErr w:type="spellStart"/>
            <w:r w:rsidRPr="00B55610">
              <w:rPr>
                <w:sz w:val="16"/>
                <w:szCs w:val="16"/>
              </w:rPr>
              <w:t>Завьяловского</w:t>
            </w:r>
            <w:proofErr w:type="spellEnd"/>
            <w:r w:rsidRPr="00B55610">
              <w:rPr>
                <w:sz w:val="16"/>
                <w:szCs w:val="16"/>
              </w:rPr>
              <w:t xml:space="preserve"> сельсовета </w:t>
            </w:r>
            <w:proofErr w:type="spellStart"/>
            <w:r w:rsidRPr="00B55610">
              <w:rPr>
                <w:sz w:val="16"/>
                <w:szCs w:val="16"/>
              </w:rPr>
              <w:t>Тогучинского</w:t>
            </w:r>
            <w:proofErr w:type="spellEnd"/>
            <w:r w:rsidRPr="00B55610">
              <w:rPr>
                <w:sz w:val="16"/>
                <w:szCs w:val="16"/>
              </w:rPr>
              <w:t xml:space="preserve"> района </w:t>
            </w:r>
          </w:p>
          <w:p w:rsidR="00F82080" w:rsidRPr="00B55610" w:rsidRDefault="00F82080" w:rsidP="00F82080">
            <w:pPr>
              <w:jc w:val="right"/>
              <w:rPr>
                <w:sz w:val="16"/>
                <w:szCs w:val="16"/>
              </w:rPr>
            </w:pPr>
            <w:r w:rsidRPr="00B55610">
              <w:rPr>
                <w:sz w:val="16"/>
                <w:szCs w:val="16"/>
              </w:rPr>
              <w:t xml:space="preserve">Новосибирской области от 25.08.2014г № 120                                                               </w:t>
            </w:r>
          </w:p>
          <w:p w:rsidR="00F82080" w:rsidRPr="00B55610" w:rsidRDefault="00F82080" w:rsidP="00F82080">
            <w:pPr>
              <w:pStyle w:val="ConsNonformat"/>
              <w:widowControl/>
              <w:ind w:right="0"/>
              <w:jc w:val="center"/>
              <w:rPr>
                <w:rFonts w:ascii="Times New Roman" w:hAnsi="Times New Roman" w:cs="Times New Roman"/>
                <w:b/>
              </w:rPr>
            </w:pPr>
            <w:r w:rsidRPr="00B55610">
              <w:rPr>
                <w:rFonts w:ascii="Times New Roman" w:hAnsi="Times New Roman" w:cs="Times New Roman"/>
                <w:b/>
              </w:rPr>
              <w:t xml:space="preserve">Положение </w:t>
            </w:r>
          </w:p>
          <w:p w:rsidR="00F82080" w:rsidRPr="00B55610" w:rsidRDefault="00F82080" w:rsidP="00F82080">
            <w:pPr>
              <w:ind w:right="-6"/>
              <w:jc w:val="center"/>
              <w:rPr>
                <w:b/>
                <w:sz w:val="20"/>
                <w:szCs w:val="20"/>
              </w:rPr>
            </w:pPr>
            <w:r w:rsidRPr="00B55610">
              <w:rPr>
                <w:b/>
                <w:sz w:val="20"/>
                <w:szCs w:val="20"/>
              </w:rPr>
              <w:t>о порядке подготовки и обучения населения в области защиты от чрезвычайных ситуаций природного и техногенного характера</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1. Подготовка населения сельсовета спос</w:t>
            </w:r>
            <w:r w:rsidRPr="00B55610">
              <w:rPr>
                <w:rFonts w:ascii="Times New Roman" w:hAnsi="Times New Roman" w:cs="Times New Roman"/>
              </w:rPr>
              <w:t>о</w:t>
            </w:r>
            <w:r w:rsidRPr="00B55610">
              <w:rPr>
                <w:rFonts w:ascii="Times New Roman" w:hAnsi="Times New Roman" w:cs="Times New Roman"/>
              </w:rPr>
              <w:t xml:space="preserve">бам защиты и действиям в чрезвычайных ситуациях производится по группам: </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а) лица, занятые в сфере производства и обслуживания, не включенные в состав органов управления единой государственной системы предупреждения и ликвидации чрезвычайных ситуаций (далее именуются - работающее насел</w:t>
            </w:r>
            <w:r w:rsidRPr="00B55610">
              <w:rPr>
                <w:rFonts w:ascii="Times New Roman" w:hAnsi="Times New Roman" w:cs="Times New Roman"/>
              </w:rPr>
              <w:t>е</w:t>
            </w:r>
            <w:r w:rsidRPr="00B55610">
              <w:rPr>
                <w:rFonts w:ascii="Times New Roman" w:hAnsi="Times New Roman" w:cs="Times New Roman"/>
              </w:rPr>
              <w:t>ние);</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б) лица, не занятые в сфере производства и обслуживания (далее именуются - неработающее насел</w:t>
            </w:r>
            <w:r w:rsidRPr="00B55610">
              <w:rPr>
                <w:rFonts w:ascii="Times New Roman" w:hAnsi="Times New Roman" w:cs="Times New Roman"/>
              </w:rPr>
              <w:t>е</w:t>
            </w:r>
            <w:r w:rsidRPr="00B55610">
              <w:rPr>
                <w:rFonts w:ascii="Times New Roman" w:hAnsi="Times New Roman" w:cs="Times New Roman"/>
              </w:rPr>
              <w:t>ние);</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в) лица, обучающиеся в общеобразовательных учреждениях и учре</w:t>
            </w:r>
            <w:r w:rsidRPr="00B55610">
              <w:rPr>
                <w:rFonts w:ascii="Times New Roman" w:hAnsi="Times New Roman" w:cs="Times New Roman"/>
              </w:rPr>
              <w:t>ж</w:t>
            </w:r>
            <w:r w:rsidRPr="00B55610">
              <w:rPr>
                <w:rFonts w:ascii="Times New Roman" w:hAnsi="Times New Roman" w:cs="Times New Roman"/>
              </w:rPr>
              <w:t>дениях начального, среднего и высшего профессионального образования (д</w:t>
            </w:r>
            <w:r w:rsidRPr="00B55610">
              <w:rPr>
                <w:rFonts w:ascii="Times New Roman" w:hAnsi="Times New Roman" w:cs="Times New Roman"/>
              </w:rPr>
              <w:t>а</w:t>
            </w:r>
            <w:r w:rsidRPr="00B55610">
              <w:rPr>
                <w:rFonts w:ascii="Times New Roman" w:hAnsi="Times New Roman" w:cs="Times New Roman"/>
              </w:rPr>
              <w:t>лее именуются - обучающиеся);</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г) руководители органов местного самоуправления и орг</w:t>
            </w:r>
            <w:r w:rsidRPr="00B55610">
              <w:rPr>
                <w:rFonts w:ascii="Times New Roman" w:hAnsi="Times New Roman" w:cs="Times New Roman"/>
              </w:rPr>
              <w:t>а</w:t>
            </w:r>
            <w:r w:rsidRPr="00B55610">
              <w:rPr>
                <w:rFonts w:ascii="Times New Roman" w:hAnsi="Times New Roman" w:cs="Times New Roman"/>
              </w:rPr>
              <w:t>низаций;</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д) работники органов местного самоуправления и организаций, спец</w:t>
            </w:r>
            <w:r w:rsidRPr="00B55610">
              <w:rPr>
                <w:rFonts w:ascii="Times New Roman" w:hAnsi="Times New Roman" w:cs="Times New Roman"/>
              </w:rPr>
              <w:t>и</w:t>
            </w:r>
            <w:r w:rsidRPr="00B55610">
              <w:rPr>
                <w:rFonts w:ascii="Times New Roman" w:hAnsi="Times New Roman" w:cs="Times New Roman"/>
              </w:rPr>
              <w:t>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(далее именуются - уполномоченные работн</w:t>
            </w:r>
            <w:r w:rsidRPr="00B55610">
              <w:rPr>
                <w:rFonts w:ascii="Times New Roman" w:hAnsi="Times New Roman" w:cs="Times New Roman"/>
              </w:rPr>
              <w:t>и</w:t>
            </w:r>
            <w:r w:rsidRPr="00B55610">
              <w:rPr>
                <w:rFonts w:ascii="Times New Roman" w:hAnsi="Times New Roman" w:cs="Times New Roman"/>
              </w:rPr>
              <w:t>ки);</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е) председатели комиссий по чрезвычайным ситуациям органов мес</w:t>
            </w:r>
            <w:r w:rsidRPr="00B55610">
              <w:rPr>
                <w:rFonts w:ascii="Times New Roman" w:hAnsi="Times New Roman" w:cs="Times New Roman"/>
              </w:rPr>
              <w:t>т</w:t>
            </w:r>
            <w:r w:rsidRPr="00B55610">
              <w:rPr>
                <w:rFonts w:ascii="Times New Roman" w:hAnsi="Times New Roman" w:cs="Times New Roman"/>
              </w:rPr>
              <w:t>ного самоуправления и организаций (далее именуются - председатели комиссий по чрезвычайным с</w:t>
            </w:r>
            <w:r w:rsidRPr="00B55610">
              <w:rPr>
                <w:rFonts w:ascii="Times New Roman" w:hAnsi="Times New Roman" w:cs="Times New Roman"/>
              </w:rPr>
              <w:t>и</w:t>
            </w:r>
            <w:r w:rsidRPr="00B55610">
              <w:rPr>
                <w:rFonts w:ascii="Times New Roman" w:hAnsi="Times New Roman" w:cs="Times New Roman"/>
              </w:rPr>
              <w:t>туациям).</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2. Основными задачами при подготовке населения в указанной области являются:</w:t>
            </w:r>
          </w:p>
          <w:p w:rsidR="00010509" w:rsidRDefault="00F82080" w:rsidP="00F82080">
            <w:pPr>
              <w:pStyle w:val="ConsNormal"/>
              <w:widowControl/>
              <w:ind w:right="0"/>
              <w:jc w:val="both"/>
            </w:pPr>
            <w:r w:rsidRPr="00B55610">
              <w:rPr>
                <w:rFonts w:ascii="Times New Roman" w:hAnsi="Times New Roman" w:cs="Times New Roman"/>
              </w:rPr>
              <w:t>а) обучение населения правилам поведения, основным способам защ</w:t>
            </w:r>
            <w:r w:rsidRPr="00B55610">
              <w:rPr>
                <w:rFonts w:ascii="Times New Roman" w:hAnsi="Times New Roman" w:cs="Times New Roman"/>
              </w:rPr>
              <w:t>и</w:t>
            </w:r>
            <w:r w:rsidRPr="00B55610">
              <w:rPr>
                <w:rFonts w:ascii="Times New Roman" w:hAnsi="Times New Roman" w:cs="Times New Roman"/>
              </w:rPr>
              <w:t>ты и действиям в чрезвычайных ситуациях, приемам оказания первой медицинской помощи пострадавшим, правилам пользования средствами индив</w:t>
            </w:r>
            <w:r w:rsidRPr="00B55610">
              <w:rPr>
                <w:rFonts w:ascii="Times New Roman" w:hAnsi="Times New Roman" w:cs="Times New Roman"/>
              </w:rPr>
              <w:t>и</w:t>
            </w:r>
            <w:r w:rsidRPr="00B55610">
              <w:rPr>
                <w:rFonts w:ascii="Times New Roman" w:hAnsi="Times New Roman" w:cs="Times New Roman"/>
              </w:rPr>
              <w:t xml:space="preserve">дуальной и </w:t>
            </w:r>
          </w:p>
        </w:tc>
      </w:tr>
      <w:tr w:rsidR="002B7D3A" w:rsidRPr="004D3C95" w:rsidTr="000A0226">
        <w:tc>
          <w:tcPr>
            <w:tcW w:w="11058" w:type="dxa"/>
          </w:tcPr>
          <w:p w:rsidR="002B7D3A" w:rsidRDefault="002B7D3A" w:rsidP="000A0226">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xml:space="preserve">№ </w:t>
            </w:r>
            <w:r w:rsidR="00010509">
              <w:rPr>
                <w:rFonts w:ascii="Monotype Corsiva" w:hAnsi="Monotype Corsiva"/>
                <w:b/>
                <w:sz w:val="20"/>
                <w:szCs w:val="20"/>
              </w:rPr>
              <w:t>13</w:t>
            </w:r>
            <w:r>
              <w:rPr>
                <w:rFonts w:ascii="Monotype Corsiva" w:hAnsi="Monotype Corsiva"/>
                <w:b/>
                <w:sz w:val="20"/>
                <w:szCs w:val="20"/>
              </w:rPr>
              <w:t xml:space="preserve">, Пятница, </w:t>
            </w:r>
            <w:r w:rsidR="00010509">
              <w:rPr>
                <w:rFonts w:ascii="Monotype Corsiva" w:hAnsi="Monotype Corsiva"/>
                <w:b/>
                <w:sz w:val="20"/>
                <w:szCs w:val="20"/>
              </w:rPr>
              <w:t>29</w:t>
            </w:r>
            <w:r>
              <w:rPr>
                <w:rFonts w:ascii="Monotype Corsiva" w:hAnsi="Monotype Corsiva"/>
                <w:b/>
                <w:sz w:val="20"/>
                <w:szCs w:val="20"/>
              </w:rPr>
              <w:t>.0</w:t>
            </w:r>
            <w:r w:rsidR="00010509">
              <w:rPr>
                <w:rFonts w:ascii="Monotype Corsiva" w:hAnsi="Monotype Corsiva"/>
                <w:b/>
                <w:sz w:val="20"/>
                <w:szCs w:val="20"/>
              </w:rPr>
              <w:t>8</w:t>
            </w:r>
            <w:r>
              <w:rPr>
                <w:rFonts w:ascii="Monotype Corsiva" w:hAnsi="Monotype Corsiva"/>
                <w:b/>
                <w:sz w:val="20"/>
                <w:szCs w:val="20"/>
              </w:rPr>
              <w:t>.2014 г.</w:t>
            </w:r>
            <w:r>
              <w:rPr>
                <w:rFonts w:ascii="Monotype Corsiva" w:hAnsi="Monotype Corsiva"/>
                <w:b/>
                <w:sz w:val="16"/>
                <w:szCs w:val="16"/>
              </w:rPr>
              <w:t xml:space="preserve">                                                                      ЗАВЬЯЛОВСКИЙ   ВЕСТНИК                                                                                                        </w:t>
            </w:r>
            <w:r w:rsidR="00010509">
              <w:rPr>
                <w:rFonts w:ascii="Monotype Corsiva" w:hAnsi="Monotype Corsiva"/>
                <w:b/>
                <w:sz w:val="16"/>
                <w:szCs w:val="16"/>
              </w:rPr>
              <w:t xml:space="preserve">  2</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коллективной защиты;</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б) выработка у руководителей органов местного самоуправления и о</w:t>
            </w:r>
            <w:r w:rsidRPr="00B55610">
              <w:rPr>
                <w:rFonts w:ascii="Times New Roman" w:hAnsi="Times New Roman" w:cs="Times New Roman"/>
              </w:rPr>
              <w:t>р</w:t>
            </w:r>
            <w:r w:rsidRPr="00B55610">
              <w:rPr>
                <w:rFonts w:ascii="Times New Roman" w:hAnsi="Times New Roman" w:cs="Times New Roman"/>
              </w:rPr>
              <w:t>ганизаций навыков управления силами и средствами, входящими в состав единой государственной системы предупреждения и ликвидации чрезвычайных ситу</w:t>
            </w:r>
            <w:r w:rsidRPr="00B55610">
              <w:rPr>
                <w:rFonts w:ascii="Times New Roman" w:hAnsi="Times New Roman" w:cs="Times New Roman"/>
              </w:rPr>
              <w:t>а</w:t>
            </w:r>
            <w:r w:rsidRPr="00B55610">
              <w:rPr>
                <w:rFonts w:ascii="Times New Roman" w:hAnsi="Times New Roman" w:cs="Times New Roman"/>
              </w:rPr>
              <w:t>ций;</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в) совершенствование практических навыков руководителей органов местного самоуправления и организаций,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w:t>
            </w:r>
            <w:r w:rsidRPr="00B55610">
              <w:rPr>
                <w:rFonts w:ascii="Times New Roman" w:hAnsi="Times New Roman" w:cs="Times New Roman"/>
              </w:rPr>
              <w:t>о</w:t>
            </w:r>
            <w:r w:rsidRPr="00B55610">
              <w:rPr>
                <w:rFonts w:ascii="Times New Roman" w:hAnsi="Times New Roman" w:cs="Times New Roman"/>
              </w:rPr>
              <w:t>следствий;</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г) практическое усвоение уполномоченными работниками в ходе уч</w:t>
            </w:r>
            <w:r w:rsidRPr="00B55610">
              <w:rPr>
                <w:rFonts w:ascii="Times New Roman" w:hAnsi="Times New Roman" w:cs="Times New Roman"/>
              </w:rPr>
              <w:t>е</w:t>
            </w:r>
            <w:r w:rsidRPr="00B55610">
              <w:rPr>
                <w:rFonts w:ascii="Times New Roman" w:hAnsi="Times New Roman" w:cs="Times New Roman"/>
              </w:rPr>
              <w:t>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 а также при проведении аварийно-спасательных и других н</w:t>
            </w:r>
            <w:r w:rsidRPr="00B55610">
              <w:rPr>
                <w:rFonts w:ascii="Times New Roman" w:hAnsi="Times New Roman" w:cs="Times New Roman"/>
              </w:rPr>
              <w:t>е</w:t>
            </w:r>
            <w:r w:rsidRPr="00B55610">
              <w:rPr>
                <w:rFonts w:ascii="Times New Roman" w:hAnsi="Times New Roman" w:cs="Times New Roman"/>
              </w:rPr>
              <w:t>отложных работ.</w:t>
            </w:r>
          </w:p>
          <w:p w:rsidR="00F82080" w:rsidRPr="00B55610" w:rsidRDefault="00F82080" w:rsidP="00F82080">
            <w:pPr>
              <w:pStyle w:val="ConsNonformat"/>
              <w:widowControl/>
              <w:ind w:right="0" w:firstLine="720"/>
              <w:jc w:val="both"/>
              <w:rPr>
                <w:rFonts w:ascii="Times New Roman" w:hAnsi="Times New Roman" w:cs="Times New Roman"/>
              </w:rPr>
            </w:pPr>
            <w:r w:rsidRPr="00B55610">
              <w:rPr>
                <w:rFonts w:ascii="Times New Roman" w:hAnsi="Times New Roman" w:cs="Times New Roman"/>
              </w:rPr>
              <w:t>3. Подготовка населения способам защиты и действиям в чрезвычайных ситуациях пред</w:t>
            </w:r>
            <w:r w:rsidRPr="00B55610">
              <w:rPr>
                <w:rFonts w:ascii="Times New Roman" w:hAnsi="Times New Roman" w:cs="Times New Roman"/>
              </w:rPr>
              <w:t>у</w:t>
            </w:r>
            <w:r w:rsidRPr="00B55610">
              <w:rPr>
                <w:rFonts w:ascii="Times New Roman" w:hAnsi="Times New Roman" w:cs="Times New Roman"/>
              </w:rPr>
              <w:t>сматривает:</w:t>
            </w:r>
          </w:p>
          <w:p w:rsidR="00F82080" w:rsidRPr="00B55610" w:rsidRDefault="00F82080" w:rsidP="00F82080">
            <w:pPr>
              <w:pStyle w:val="ConsNonformat"/>
              <w:widowControl/>
              <w:ind w:right="0" w:firstLine="720"/>
              <w:jc w:val="both"/>
              <w:rPr>
                <w:rFonts w:ascii="Times New Roman" w:hAnsi="Times New Roman" w:cs="Times New Roman"/>
              </w:rPr>
            </w:pPr>
            <w:r w:rsidRPr="00B55610">
              <w:rPr>
                <w:rFonts w:ascii="Times New Roman" w:hAnsi="Times New Roman" w:cs="Times New Roman"/>
              </w:rPr>
              <w:t>а) для работающего населения - проведение занятий по месту работы согласно рекомендуемым программам и с</w:t>
            </w:r>
            <w:r w:rsidRPr="00B55610">
              <w:rPr>
                <w:rFonts w:ascii="Times New Roman" w:hAnsi="Times New Roman" w:cs="Times New Roman"/>
              </w:rPr>
              <w:t>а</w:t>
            </w:r>
            <w:r w:rsidRPr="00B55610">
              <w:rPr>
                <w:rFonts w:ascii="Times New Roman" w:hAnsi="Times New Roman" w:cs="Times New Roman"/>
              </w:rPr>
              <w:t>мостоятельное изучение способов защиты и действий в чрезвычайных ситуациях  с последующим закреплением полученных знаний и навыков на уч</w:t>
            </w:r>
            <w:r w:rsidRPr="00B55610">
              <w:rPr>
                <w:rFonts w:ascii="Times New Roman" w:hAnsi="Times New Roman" w:cs="Times New Roman"/>
              </w:rPr>
              <w:t>е</w:t>
            </w:r>
            <w:r w:rsidRPr="00B55610">
              <w:rPr>
                <w:rFonts w:ascii="Times New Roman" w:hAnsi="Times New Roman" w:cs="Times New Roman"/>
              </w:rPr>
              <w:t>ниях и тренировках;</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б) для неработающего населения - проведение бесед, лекций, просмотр учебных фильмов, привлеч</w:t>
            </w:r>
            <w:r w:rsidRPr="00B55610">
              <w:rPr>
                <w:rFonts w:ascii="Times New Roman" w:hAnsi="Times New Roman" w:cs="Times New Roman"/>
              </w:rPr>
              <w:t>е</w:t>
            </w:r>
            <w:r w:rsidRPr="00B55610">
              <w:rPr>
                <w:rFonts w:ascii="Times New Roman" w:hAnsi="Times New Roman" w:cs="Times New Roman"/>
              </w:rPr>
              <w:t>ние на учения и тренировки по месту жительства, а также самостоятельное изучение пособий, памяток, листовок и буклетов, просл</w:t>
            </w:r>
            <w:r w:rsidRPr="00B55610">
              <w:rPr>
                <w:rFonts w:ascii="Times New Roman" w:hAnsi="Times New Roman" w:cs="Times New Roman"/>
              </w:rPr>
              <w:t>у</w:t>
            </w:r>
            <w:r w:rsidRPr="00B55610">
              <w:rPr>
                <w:rFonts w:ascii="Times New Roman" w:hAnsi="Times New Roman" w:cs="Times New Roman"/>
              </w:rPr>
              <w:t>шивание радиопередач и просмотр телепрограмм по вопросам защиты и действий в чрезвычайных ситуациях;</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в) для обучающихся - проведение занятий в учебное время по соотве</w:t>
            </w:r>
            <w:r w:rsidRPr="00B55610">
              <w:rPr>
                <w:rFonts w:ascii="Times New Roman" w:hAnsi="Times New Roman" w:cs="Times New Roman"/>
              </w:rPr>
              <w:t>т</w:t>
            </w:r>
            <w:r w:rsidRPr="00B55610">
              <w:rPr>
                <w:rFonts w:ascii="Times New Roman" w:hAnsi="Times New Roman" w:cs="Times New Roman"/>
              </w:rPr>
              <w:t>ствующим программам в рамках курса "Основы безопасности жизнедеятел</w:t>
            </w:r>
            <w:r w:rsidRPr="00B55610">
              <w:rPr>
                <w:rFonts w:ascii="Times New Roman" w:hAnsi="Times New Roman" w:cs="Times New Roman"/>
              </w:rPr>
              <w:t>ь</w:t>
            </w:r>
            <w:r w:rsidRPr="00B55610">
              <w:rPr>
                <w:rFonts w:ascii="Times New Roman" w:hAnsi="Times New Roman" w:cs="Times New Roman"/>
              </w:rPr>
              <w:t>ности" и дисциплины "Безопасность жизнедеятельности", утверждаемым Министерством образования Российской Федерации по согласованию с М</w:t>
            </w:r>
            <w:r w:rsidRPr="00B55610">
              <w:rPr>
                <w:rFonts w:ascii="Times New Roman" w:hAnsi="Times New Roman" w:cs="Times New Roman"/>
              </w:rPr>
              <w:t>и</w:t>
            </w:r>
            <w:r w:rsidRPr="00B55610">
              <w:rPr>
                <w:rFonts w:ascii="Times New Roman" w:hAnsi="Times New Roman" w:cs="Times New Roman"/>
              </w:rPr>
              <w:t>нистерством Российской Федерации по делам гражданской обороны, чрезвычайным ситуациям и ликвидации последствий ст</w:t>
            </w:r>
            <w:r w:rsidRPr="00B55610">
              <w:rPr>
                <w:rFonts w:ascii="Times New Roman" w:hAnsi="Times New Roman" w:cs="Times New Roman"/>
              </w:rPr>
              <w:t>и</w:t>
            </w:r>
            <w:r w:rsidRPr="00B55610">
              <w:rPr>
                <w:rFonts w:ascii="Times New Roman" w:hAnsi="Times New Roman" w:cs="Times New Roman"/>
              </w:rPr>
              <w:t>хийных бедствий;</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г) для председателей комиссий по чрезвычайным ситуациям, руковод</w:t>
            </w:r>
            <w:r w:rsidRPr="00B55610">
              <w:rPr>
                <w:rFonts w:ascii="Times New Roman" w:hAnsi="Times New Roman" w:cs="Times New Roman"/>
              </w:rPr>
              <w:t>и</w:t>
            </w:r>
            <w:r w:rsidRPr="00B55610">
              <w:rPr>
                <w:rFonts w:ascii="Times New Roman" w:hAnsi="Times New Roman" w:cs="Times New Roman"/>
              </w:rPr>
              <w:t>телей органов местного самоуправления и организаций, уполномоченных р</w:t>
            </w:r>
            <w:r w:rsidRPr="00B55610">
              <w:rPr>
                <w:rFonts w:ascii="Times New Roman" w:hAnsi="Times New Roman" w:cs="Times New Roman"/>
              </w:rPr>
              <w:t>а</w:t>
            </w:r>
            <w:r w:rsidRPr="00B55610">
              <w:rPr>
                <w:rFonts w:ascii="Times New Roman" w:hAnsi="Times New Roman" w:cs="Times New Roman"/>
              </w:rPr>
              <w:t>ботников - повышение квалификации не реже одного раза в 5 лет, проведение самостоятельной работы, а также участие в сборах, учениях и трениро</w:t>
            </w:r>
            <w:r w:rsidRPr="00B55610">
              <w:rPr>
                <w:rFonts w:ascii="Times New Roman" w:hAnsi="Times New Roman" w:cs="Times New Roman"/>
              </w:rPr>
              <w:t>в</w:t>
            </w:r>
            <w:r w:rsidRPr="00B55610">
              <w:rPr>
                <w:rFonts w:ascii="Times New Roman" w:hAnsi="Times New Roman" w:cs="Times New Roman"/>
              </w:rPr>
              <w:t>ках.</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4. Финансирование подготовки председателей комиссий по чрезвыча</w:t>
            </w:r>
            <w:r w:rsidRPr="00B55610">
              <w:rPr>
                <w:rFonts w:ascii="Times New Roman" w:hAnsi="Times New Roman" w:cs="Times New Roman"/>
              </w:rPr>
              <w:t>й</w:t>
            </w:r>
            <w:r w:rsidRPr="00B55610">
              <w:rPr>
                <w:rFonts w:ascii="Times New Roman" w:hAnsi="Times New Roman" w:cs="Times New Roman"/>
              </w:rPr>
              <w:t>ным ситуациям органов местного самоуправления,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w:t>
            </w:r>
            <w:r w:rsidRPr="00B55610">
              <w:rPr>
                <w:rFonts w:ascii="Times New Roman" w:hAnsi="Times New Roman" w:cs="Times New Roman"/>
              </w:rPr>
              <w:t>а</w:t>
            </w:r>
            <w:r w:rsidRPr="00B55610">
              <w:rPr>
                <w:rFonts w:ascii="Times New Roman" w:hAnsi="Times New Roman" w:cs="Times New Roman"/>
              </w:rPr>
              <w:t>ций, содержания курсов гражданской обороны мун</w:t>
            </w:r>
            <w:r w:rsidRPr="00B55610">
              <w:rPr>
                <w:rFonts w:ascii="Times New Roman" w:hAnsi="Times New Roman" w:cs="Times New Roman"/>
              </w:rPr>
              <w:t>и</w:t>
            </w:r>
            <w:r w:rsidRPr="00B55610">
              <w:rPr>
                <w:rFonts w:ascii="Times New Roman" w:hAnsi="Times New Roman" w:cs="Times New Roman"/>
              </w:rPr>
              <w:t>ципальных образований, подготовки неработающего населения, а также проведения органами местного самоуправления учений и тренировок осуществляется за счет средств м</w:t>
            </w:r>
            <w:r w:rsidRPr="00B55610">
              <w:rPr>
                <w:rFonts w:ascii="Times New Roman" w:hAnsi="Times New Roman" w:cs="Times New Roman"/>
              </w:rPr>
              <w:t>е</w:t>
            </w:r>
            <w:r w:rsidRPr="00B55610">
              <w:rPr>
                <w:rFonts w:ascii="Times New Roman" w:hAnsi="Times New Roman" w:cs="Times New Roman"/>
              </w:rPr>
              <w:t>стных бюджетов.</w:t>
            </w:r>
          </w:p>
          <w:p w:rsidR="00F82080" w:rsidRPr="00B55610" w:rsidRDefault="00F82080" w:rsidP="00F82080">
            <w:pPr>
              <w:pStyle w:val="ConsNormal"/>
              <w:widowControl/>
              <w:ind w:right="0"/>
              <w:jc w:val="both"/>
              <w:rPr>
                <w:rFonts w:ascii="Times New Roman" w:hAnsi="Times New Roman" w:cs="Times New Roman"/>
              </w:rPr>
            </w:pPr>
            <w:r w:rsidRPr="00B55610">
              <w:rPr>
                <w:rFonts w:ascii="Times New Roman" w:hAnsi="Times New Roman" w:cs="Times New Roman"/>
              </w:rPr>
              <w:t>Финансирование подготовки работающего населения в области защиты от чрезвычайных ситуаций, подготовки и аттестации формирований, а также проведения организациями учений и тренировок осуществляется за счет организ</w:t>
            </w:r>
            <w:r w:rsidRPr="00B55610">
              <w:rPr>
                <w:rFonts w:ascii="Times New Roman" w:hAnsi="Times New Roman" w:cs="Times New Roman"/>
              </w:rPr>
              <w:t>а</w:t>
            </w:r>
            <w:r w:rsidRPr="00B55610">
              <w:rPr>
                <w:rFonts w:ascii="Times New Roman" w:hAnsi="Times New Roman" w:cs="Times New Roman"/>
              </w:rPr>
              <w:t>ций.</w:t>
            </w:r>
          </w:p>
          <w:p w:rsidR="00F82080" w:rsidRPr="00B55610" w:rsidRDefault="00F82080" w:rsidP="00F82080">
            <w:pPr>
              <w:ind w:right="-6" w:firstLine="720"/>
              <w:jc w:val="both"/>
              <w:rPr>
                <w:sz w:val="20"/>
                <w:szCs w:val="20"/>
              </w:rPr>
            </w:pPr>
            <w:r>
              <w:rPr>
                <w:sz w:val="20"/>
                <w:szCs w:val="20"/>
              </w:rPr>
              <w:t>----------------------------------------------------------------------------------------------------------------------------------------------</w:t>
            </w:r>
          </w:p>
          <w:p w:rsidR="00020C7E" w:rsidRPr="00392E39" w:rsidRDefault="00020C7E" w:rsidP="00020C7E">
            <w:pPr>
              <w:jc w:val="center"/>
              <w:rPr>
                <w:b/>
                <w:sz w:val="20"/>
                <w:szCs w:val="20"/>
              </w:rPr>
            </w:pPr>
            <w:r w:rsidRPr="00392E39">
              <w:rPr>
                <w:b/>
                <w:sz w:val="20"/>
                <w:szCs w:val="20"/>
              </w:rPr>
              <w:t>администрация</w:t>
            </w:r>
          </w:p>
          <w:p w:rsidR="00020C7E" w:rsidRPr="00392E39" w:rsidRDefault="00020C7E" w:rsidP="00020C7E">
            <w:pPr>
              <w:jc w:val="center"/>
              <w:rPr>
                <w:b/>
                <w:sz w:val="20"/>
                <w:szCs w:val="20"/>
              </w:rPr>
            </w:pPr>
            <w:proofErr w:type="spellStart"/>
            <w:r w:rsidRPr="00392E39">
              <w:rPr>
                <w:b/>
                <w:sz w:val="20"/>
                <w:szCs w:val="20"/>
              </w:rPr>
              <w:t>Завьяловского</w:t>
            </w:r>
            <w:proofErr w:type="spellEnd"/>
            <w:r w:rsidRPr="00392E39">
              <w:rPr>
                <w:b/>
                <w:sz w:val="20"/>
                <w:szCs w:val="20"/>
              </w:rPr>
              <w:t xml:space="preserve"> сельсовета</w:t>
            </w:r>
          </w:p>
          <w:p w:rsidR="00020C7E" w:rsidRPr="00392E39" w:rsidRDefault="00020C7E" w:rsidP="00020C7E">
            <w:pPr>
              <w:jc w:val="center"/>
              <w:rPr>
                <w:b/>
                <w:sz w:val="20"/>
                <w:szCs w:val="20"/>
              </w:rPr>
            </w:pPr>
            <w:proofErr w:type="spellStart"/>
            <w:r w:rsidRPr="00392E39">
              <w:rPr>
                <w:b/>
                <w:sz w:val="20"/>
                <w:szCs w:val="20"/>
              </w:rPr>
              <w:t>Тогучинского</w:t>
            </w:r>
            <w:proofErr w:type="spellEnd"/>
            <w:r w:rsidRPr="00392E39">
              <w:rPr>
                <w:b/>
                <w:sz w:val="20"/>
                <w:szCs w:val="20"/>
              </w:rPr>
              <w:t xml:space="preserve"> района</w:t>
            </w:r>
            <w:r>
              <w:rPr>
                <w:b/>
                <w:sz w:val="20"/>
                <w:szCs w:val="20"/>
              </w:rPr>
              <w:t xml:space="preserve"> </w:t>
            </w:r>
            <w:r w:rsidRPr="00392E39">
              <w:rPr>
                <w:b/>
                <w:sz w:val="20"/>
                <w:szCs w:val="20"/>
              </w:rPr>
              <w:t>Новосибирской области</w:t>
            </w:r>
          </w:p>
          <w:p w:rsidR="00020C7E" w:rsidRPr="00020C7E" w:rsidRDefault="00020C7E" w:rsidP="00020C7E">
            <w:pPr>
              <w:jc w:val="center"/>
              <w:rPr>
                <w:b/>
                <w:sz w:val="16"/>
                <w:szCs w:val="16"/>
              </w:rPr>
            </w:pPr>
          </w:p>
          <w:p w:rsidR="00020C7E" w:rsidRPr="00020C7E" w:rsidRDefault="00020C7E" w:rsidP="00020C7E">
            <w:pPr>
              <w:jc w:val="center"/>
              <w:rPr>
                <w:b/>
                <w:sz w:val="16"/>
                <w:szCs w:val="16"/>
              </w:rPr>
            </w:pPr>
          </w:p>
          <w:p w:rsidR="00020C7E" w:rsidRPr="00392E39" w:rsidRDefault="00020C7E" w:rsidP="00020C7E">
            <w:pPr>
              <w:jc w:val="center"/>
              <w:rPr>
                <w:b/>
                <w:sz w:val="20"/>
                <w:szCs w:val="20"/>
              </w:rPr>
            </w:pPr>
            <w:r w:rsidRPr="00392E39">
              <w:rPr>
                <w:b/>
                <w:sz w:val="20"/>
                <w:szCs w:val="20"/>
              </w:rPr>
              <w:t>ПОСТАНОВЛЕНИЕ</w:t>
            </w:r>
          </w:p>
          <w:p w:rsidR="00020C7E" w:rsidRPr="00020C7E" w:rsidRDefault="00020C7E" w:rsidP="00020C7E">
            <w:pPr>
              <w:jc w:val="both"/>
              <w:rPr>
                <w:sz w:val="16"/>
                <w:szCs w:val="16"/>
              </w:rPr>
            </w:pPr>
            <w:r w:rsidRPr="00392E39">
              <w:rPr>
                <w:sz w:val="20"/>
                <w:szCs w:val="20"/>
              </w:rPr>
              <w:t xml:space="preserve"> </w:t>
            </w:r>
          </w:p>
          <w:tbl>
            <w:tblPr>
              <w:tblW w:w="0" w:type="auto"/>
              <w:tblInd w:w="3722" w:type="dxa"/>
              <w:tblLook w:val="01E0" w:firstRow="1" w:lastRow="1" w:firstColumn="1" w:lastColumn="1" w:noHBand="0" w:noVBand="0"/>
            </w:tblPr>
            <w:tblGrid>
              <w:gridCol w:w="1651"/>
              <w:gridCol w:w="659"/>
              <w:gridCol w:w="1080"/>
            </w:tblGrid>
            <w:tr w:rsidR="00020C7E" w:rsidRPr="00392E39" w:rsidTr="00020C7E">
              <w:tc>
                <w:tcPr>
                  <w:tcW w:w="1651" w:type="dxa"/>
                  <w:hideMark/>
                </w:tcPr>
                <w:p w:rsidR="00020C7E" w:rsidRPr="00392E39" w:rsidRDefault="00020C7E" w:rsidP="0096484A">
                  <w:pPr>
                    <w:ind w:right="175"/>
                    <w:rPr>
                      <w:sz w:val="20"/>
                      <w:szCs w:val="20"/>
                    </w:rPr>
                  </w:pPr>
                  <w:r w:rsidRPr="00392E39">
                    <w:rPr>
                      <w:sz w:val="20"/>
                      <w:szCs w:val="20"/>
                    </w:rPr>
                    <w:t>25.08.2014</w:t>
                  </w:r>
                </w:p>
              </w:tc>
              <w:tc>
                <w:tcPr>
                  <w:tcW w:w="659" w:type="dxa"/>
                  <w:hideMark/>
                </w:tcPr>
                <w:p w:rsidR="00020C7E" w:rsidRPr="00392E39" w:rsidRDefault="00020C7E" w:rsidP="0096484A">
                  <w:pPr>
                    <w:ind w:right="175"/>
                    <w:rPr>
                      <w:sz w:val="20"/>
                      <w:szCs w:val="20"/>
                    </w:rPr>
                  </w:pPr>
                  <w:r w:rsidRPr="00392E39">
                    <w:rPr>
                      <w:sz w:val="20"/>
                      <w:szCs w:val="20"/>
                    </w:rPr>
                    <w:t>№</w:t>
                  </w:r>
                </w:p>
              </w:tc>
              <w:tc>
                <w:tcPr>
                  <w:tcW w:w="1080" w:type="dxa"/>
                  <w:hideMark/>
                </w:tcPr>
                <w:p w:rsidR="00020C7E" w:rsidRPr="00392E39" w:rsidRDefault="00020C7E" w:rsidP="0096484A">
                  <w:pPr>
                    <w:ind w:right="175"/>
                    <w:rPr>
                      <w:sz w:val="20"/>
                      <w:szCs w:val="20"/>
                    </w:rPr>
                  </w:pPr>
                  <w:r w:rsidRPr="00392E39">
                    <w:rPr>
                      <w:sz w:val="20"/>
                      <w:szCs w:val="20"/>
                    </w:rPr>
                    <w:t>121</w:t>
                  </w:r>
                </w:p>
              </w:tc>
            </w:tr>
          </w:tbl>
          <w:p w:rsidR="00020C7E" w:rsidRPr="00020C7E" w:rsidRDefault="00020C7E" w:rsidP="00020C7E">
            <w:pPr>
              <w:ind w:left="150"/>
              <w:jc w:val="both"/>
              <w:rPr>
                <w:sz w:val="16"/>
                <w:szCs w:val="16"/>
              </w:rPr>
            </w:pPr>
            <w:r w:rsidRPr="00392E39">
              <w:rPr>
                <w:sz w:val="20"/>
                <w:szCs w:val="20"/>
              </w:rPr>
              <w:t xml:space="preserve">                                                       </w:t>
            </w:r>
          </w:p>
          <w:p w:rsidR="00020C7E" w:rsidRPr="00392E39" w:rsidRDefault="00020C7E" w:rsidP="00020C7E">
            <w:pPr>
              <w:ind w:left="150"/>
              <w:jc w:val="center"/>
              <w:rPr>
                <w:sz w:val="20"/>
                <w:szCs w:val="20"/>
              </w:rPr>
            </w:pPr>
            <w:proofErr w:type="spellStart"/>
            <w:r w:rsidRPr="00392E39">
              <w:rPr>
                <w:sz w:val="20"/>
                <w:szCs w:val="20"/>
              </w:rPr>
              <w:t>с</w:t>
            </w:r>
            <w:proofErr w:type="gramStart"/>
            <w:r w:rsidRPr="00392E39">
              <w:rPr>
                <w:sz w:val="20"/>
                <w:szCs w:val="20"/>
              </w:rPr>
              <w:t>.З</w:t>
            </w:r>
            <w:proofErr w:type="gramEnd"/>
            <w:r w:rsidRPr="00392E39">
              <w:rPr>
                <w:sz w:val="20"/>
                <w:szCs w:val="20"/>
              </w:rPr>
              <w:t>авьялово</w:t>
            </w:r>
            <w:proofErr w:type="spellEnd"/>
          </w:p>
          <w:p w:rsidR="00020C7E" w:rsidRPr="00020C7E" w:rsidRDefault="00020C7E" w:rsidP="00020C7E">
            <w:pPr>
              <w:jc w:val="both"/>
              <w:rPr>
                <w:sz w:val="16"/>
                <w:szCs w:val="16"/>
              </w:rPr>
            </w:pPr>
          </w:p>
          <w:p w:rsidR="00020C7E" w:rsidRPr="00392E39" w:rsidRDefault="00020C7E" w:rsidP="00020C7E">
            <w:pPr>
              <w:jc w:val="center"/>
              <w:rPr>
                <w:sz w:val="20"/>
                <w:szCs w:val="20"/>
              </w:rPr>
            </w:pPr>
            <w:r w:rsidRPr="00392E39">
              <w:rPr>
                <w:sz w:val="20"/>
                <w:szCs w:val="20"/>
              </w:rPr>
              <w:t xml:space="preserve">О своевременном оповещении и информировании населения </w:t>
            </w:r>
            <w:proofErr w:type="spellStart"/>
            <w:r w:rsidRPr="00392E39">
              <w:rPr>
                <w:sz w:val="20"/>
                <w:szCs w:val="20"/>
              </w:rPr>
              <w:t>Завьяловского</w:t>
            </w:r>
            <w:proofErr w:type="spellEnd"/>
            <w:r w:rsidRPr="00392E39">
              <w:rPr>
                <w:sz w:val="20"/>
                <w:szCs w:val="20"/>
              </w:rPr>
              <w:t xml:space="preserve"> сельсовета </w:t>
            </w:r>
            <w:proofErr w:type="spellStart"/>
            <w:r w:rsidRPr="00392E39">
              <w:rPr>
                <w:sz w:val="20"/>
                <w:szCs w:val="20"/>
              </w:rPr>
              <w:t>Тогучинского</w:t>
            </w:r>
            <w:proofErr w:type="spellEnd"/>
            <w:r w:rsidRPr="00392E39">
              <w:rPr>
                <w:sz w:val="20"/>
                <w:szCs w:val="20"/>
              </w:rPr>
              <w:t xml:space="preserve"> района Новосибирской области</w:t>
            </w:r>
          </w:p>
          <w:p w:rsidR="00020C7E" w:rsidRPr="00020C7E" w:rsidRDefault="00020C7E" w:rsidP="00020C7E">
            <w:pPr>
              <w:jc w:val="both"/>
              <w:rPr>
                <w:sz w:val="16"/>
                <w:szCs w:val="16"/>
              </w:rPr>
            </w:pPr>
          </w:p>
          <w:p w:rsidR="00020C7E" w:rsidRPr="00392E39" w:rsidRDefault="00020C7E" w:rsidP="00020C7E">
            <w:pPr>
              <w:jc w:val="both"/>
              <w:rPr>
                <w:sz w:val="20"/>
                <w:szCs w:val="20"/>
              </w:rPr>
            </w:pPr>
            <w:r w:rsidRPr="00392E39">
              <w:rPr>
                <w:sz w:val="20"/>
                <w:szCs w:val="20"/>
              </w:rPr>
              <w:t xml:space="preserve">       </w:t>
            </w:r>
            <w:r>
              <w:rPr>
                <w:sz w:val="20"/>
                <w:szCs w:val="20"/>
              </w:rPr>
              <w:t xml:space="preserve">   </w:t>
            </w:r>
            <w:r w:rsidRPr="00392E39">
              <w:rPr>
                <w:sz w:val="20"/>
                <w:szCs w:val="20"/>
              </w:rPr>
              <w:t xml:space="preserve"> </w:t>
            </w:r>
            <w:proofErr w:type="gramStart"/>
            <w:r w:rsidRPr="00392E39">
              <w:rPr>
                <w:sz w:val="20"/>
                <w:szCs w:val="20"/>
              </w:rPr>
              <w:t>В целях реализации федеральных законов от 12.02.1998г №28-ФЗ «О гражданской обороне» и от 21.12.1994г. № 68-ФЗ «О защите населения и территорий от чрезвычайных ситуаций природного и техногенного характера», направленных  на совершенствование системы предупреждения и ликвидации чрезвычайных ситуаций, обеспечения спасения жизни и сохранения здоровья людей, снижения размеров ущерба окружающей природной среде и материальных потерь в результате чрезвычайных ситуаций, ведение боевых</w:t>
            </w:r>
            <w:proofErr w:type="gramEnd"/>
            <w:r w:rsidRPr="00392E39">
              <w:rPr>
                <w:sz w:val="20"/>
                <w:szCs w:val="20"/>
              </w:rPr>
              <w:t xml:space="preserve"> действий или вследствие этих действий.</w:t>
            </w:r>
          </w:p>
          <w:p w:rsidR="00020C7E" w:rsidRPr="00392E39" w:rsidRDefault="00020C7E" w:rsidP="00020C7E">
            <w:pPr>
              <w:jc w:val="both"/>
              <w:rPr>
                <w:sz w:val="20"/>
                <w:szCs w:val="20"/>
              </w:rPr>
            </w:pPr>
            <w:r w:rsidRPr="00392E39">
              <w:rPr>
                <w:sz w:val="20"/>
                <w:szCs w:val="20"/>
              </w:rPr>
              <w:t>ПОСТАНОВЛЯЮ:</w:t>
            </w:r>
          </w:p>
          <w:p w:rsidR="00020C7E" w:rsidRPr="00392E39" w:rsidRDefault="00020C7E" w:rsidP="00020C7E">
            <w:pPr>
              <w:numPr>
                <w:ilvl w:val="0"/>
                <w:numId w:val="2"/>
              </w:numPr>
              <w:jc w:val="both"/>
              <w:rPr>
                <w:sz w:val="20"/>
                <w:szCs w:val="20"/>
              </w:rPr>
            </w:pPr>
            <w:r w:rsidRPr="00392E39">
              <w:rPr>
                <w:sz w:val="20"/>
                <w:szCs w:val="20"/>
              </w:rPr>
              <w:t xml:space="preserve">Для своевременного оповещения и информирования населения о возникновении чрезвычайных ситуаций привлечь администрацию </w:t>
            </w:r>
            <w:proofErr w:type="spellStart"/>
            <w:r w:rsidRPr="00392E39">
              <w:rPr>
                <w:sz w:val="20"/>
                <w:szCs w:val="20"/>
              </w:rPr>
              <w:t>Завьяловского</w:t>
            </w:r>
            <w:proofErr w:type="spellEnd"/>
            <w:r w:rsidRPr="00392E39">
              <w:rPr>
                <w:sz w:val="20"/>
                <w:szCs w:val="20"/>
              </w:rPr>
              <w:t xml:space="preserve"> сельсовета, администрацию ОАО «Доронинское», работников </w:t>
            </w:r>
            <w:proofErr w:type="spellStart"/>
            <w:r w:rsidRPr="00392E39">
              <w:rPr>
                <w:sz w:val="20"/>
                <w:szCs w:val="20"/>
              </w:rPr>
              <w:t>Завьяловского</w:t>
            </w:r>
            <w:proofErr w:type="spellEnd"/>
            <w:r w:rsidRPr="00392E39">
              <w:rPr>
                <w:sz w:val="20"/>
                <w:szCs w:val="20"/>
              </w:rPr>
              <w:t xml:space="preserve"> и </w:t>
            </w:r>
            <w:proofErr w:type="spellStart"/>
            <w:r w:rsidRPr="00392E39">
              <w:rPr>
                <w:sz w:val="20"/>
                <w:szCs w:val="20"/>
              </w:rPr>
              <w:t>Новоабышевского</w:t>
            </w:r>
            <w:proofErr w:type="spellEnd"/>
            <w:r w:rsidRPr="00392E39">
              <w:rPr>
                <w:sz w:val="20"/>
                <w:szCs w:val="20"/>
              </w:rPr>
              <w:t xml:space="preserve"> почтовых отделений.</w:t>
            </w:r>
          </w:p>
          <w:p w:rsidR="00020C7E" w:rsidRPr="00392E39" w:rsidRDefault="00020C7E" w:rsidP="00020C7E">
            <w:pPr>
              <w:numPr>
                <w:ilvl w:val="0"/>
                <w:numId w:val="2"/>
              </w:numPr>
              <w:jc w:val="both"/>
              <w:rPr>
                <w:sz w:val="20"/>
                <w:szCs w:val="20"/>
              </w:rPr>
            </w:pPr>
            <w:r w:rsidRPr="00392E39">
              <w:rPr>
                <w:sz w:val="20"/>
                <w:szCs w:val="20"/>
              </w:rPr>
              <w:t xml:space="preserve">Оповещение населенных пунктов, имеющую телефонную  связь с администрацией осуществлять через начальников почтовых отделений сел Завьялово и </w:t>
            </w:r>
            <w:proofErr w:type="spellStart"/>
            <w:r w:rsidRPr="00392E39">
              <w:rPr>
                <w:sz w:val="20"/>
                <w:szCs w:val="20"/>
              </w:rPr>
              <w:t>Новоабышево</w:t>
            </w:r>
            <w:proofErr w:type="spellEnd"/>
            <w:r w:rsidRPr="00392E39">
              <w:rPr>
                <w:sz w:val="20"/>
                <w:szCs w:val="20"/>
              </w:rPr>
              <w:t xml:space="preserve">,  в </w:t>
            </w:r>
            <w:proofErr w:type="spellStart"/>
            <w:r w:rsidRPr="00392E39">
              <w:rPr>
                <w:sz w:val="20"/>
                <w:szCs w:val="20"/>
              </w:rPr>
              <w:t>с</w:t>
            </w:r>
            <w:proofErr w:type="gramStart"/>
            <w:r w:rsidRPr="00392E39">
              <w:rPr>
                <w:sz w:val="20"/>
                <w:szCs w:val="20"/>
              </w:rPr>
              <w:t>.Д</w:t>
            </w:r>
            <w:proofErr w:type="gramEnd"/>
            <w:r w:rsidRPr="00392E39">
              <w:rPr>
                <w:sz w:val="20"/>
                <w:szCs w:val="20"/>
              </w:rPr>
              <w:t>оронино</w:t>
            </w:r>
            <w:proofErr w:type="spellEnd"/>
            <w:r w:rsidRPr="00392E39">
              <w:rPr>
                <w:sz w:val="20"/>
                <w:szCs w:val="20"/>
              </w:rPr>
              <w:t xml:space="preserve"> через управляющего 2-м отделением ОАО «Доронинское» Альбрехт А.Н., </w:t>
            </w:r>
            <w:proofErr w:type="spellStart"/>
            <w:r w:rsidRPr="00392E39">
              <w:rPr>
                <w:sz w:val="20"/>
                <w:szCs w:val="20"/>
              </w:rPr>
              <w:t>с.Низовка</w:t>
            </w:r>
            <w:proofErr w:type="spellEnd"/>
            <w:r w:rsidRPr="00392E39">
              <w:rPr>
                <w:sz w:val="20"/>
                <w:szCs w:val="20"/>
              </w:rPr>
              <w:t xml:space="preserve"> через Кравченко М.Л. , </w:t>
            </w:r>
            <w:proofErr w:type="spellStart"/>
            <w:r w:rsidRPr="00392E39">
              <w:rPr>
                <w:sz w:val="20"/>
                <w:szCs w:val="20"/>
              </w:rPr>
              <w:t>с.Голомыскино</w:t>
            </w:r>
            <w:proofErr w:type="spellEnd"/>
            <w:r w:rsidRPr="00392E39">
              <w:rPr>
                <w:sz w:val="20"/>
                <w:szCs w:val="20"/>
              </w:rPr>
              <w:t xml:space="preserve"> через </w:t>
            </w:r>
            <w:proofErr w:type="spellStart"/>
            <w:r w:rsidRPr="00392E39">
              <w:rPr>
                <w:sz w:val="20"/>
                <w:szCs w:val="20"/>
              </w:rPr>
              <w:t>Галимову</w:t>
            </w:r>
            <w:proofErr w:type="spellEnd"/>
            <w:r w:rsidRPr="00392E39">
              <w:rPr>
                <w:sz w:val="20"/>
                <w:szCs w:val="20"/>
              </w:rPr>
              <w:t xml:space="preserve"> Т.А.</w:t>
            </w:r>
          </w:p>
          <w:p w:rsidR="00020C7E" w:rsidRPr="00392E39" w:rsidRDefault="00020C7E" w:rsidP="00020C7E">
            <w:pPr>
              <w:numPr>
                <w:ilvl w:val="0"/>
                <w:numId w:val="2"/>
              </w:numPr>
              <w:jc w:val="both"/>
              <w:rPr>
                <w:sz w:val="20"/>
                <w:szCs w:val="20"/>
              </w:rPr>
            </w:pPr>
            <w:r w:rsidRPr="00392E39">
              <w:rPr>
                <w:sz w:val="20"/>
                <w:szCs w:val="20"/>
              </w:rPr>
              <w:t>Информирование населения о сложившейся обстановке, а также о правилах поведения в условиях ЧС, осуществлять:</w:t>
            </w:r>
          </w:p>
          <w:p w:rsidR="00020C7E" w:rsidRPr="00392E39" w:rsidRDefault="00020C7E" w:rsidP="00020C7E">
            <w:pPr>
              <w:jc w:val="both"/>
              <w:rPr>
                <w:sz w:val="20"/>
                <w:szCs w:val="20"/>
              </w:rPr>
            </w:pPr>
            <w:r w:rsidRPr="00392E39">
              <w:rPr>
                <w:sz w:val="20"/>
                <w:szCs w:val="20"/>
              </w:rPr>
              <w:t xml:space="preserve">           - на сходах граждан в центре сел.</w:t>
            </w:r>
          </w:p>
          <w:p w:rsidR="00020C7E" w:rsidRPr="00392E39" w:rsidRDefault="00020C7E" w:rsidP="00020C7E">
            <w:pPr>
              <w:pStyle w:val="a6"/>
              <w:ind w:right="-55"/>
              <w:jc w:val="both"/>
              <w:rPr>
                <w:b w:val="0"/>
                <w:bCs/>
                <w:sz w:val="20"/>
              </w:rPr>
            </w:pPr>
            <w:r w:rsidRPr="00392E39">
              <w:rPr>
                <w:b w:val="0"/>
                <w:sz w:val="20"/>
              </w:rPr>
              <w:t xml:space="preserve">           - путем выпуска листовок и оповещения</w:t>
            </w:r>
            <w:r w:rsidRPr="00392E39">
              <w:rPr>
                <w:sz w:val="20"/>
              </w:rPr>
              <w:t xml:space="preserve"> </w:t>
            </w:r>
            <w:r w:rsidRPr="00392E39">
              <w:rPr>
                <w:b w:val="0"/>
                <w:sz w:val="20"/>
              </w:rPr>
              <w:t xml:space="preserve">через </w:t>
            </w:r>
            <w:r w:rsidRPr="00392E39">
              <w:rPr>
                <w:b w:val="0"/>
                <w:spacing w:val="-13"/>
                <w:sz w:val="20"/>
              </w:rPr>
              <w:t xml:space="preserve">информационное печатное </w:t>
            </w:r>
            <w:r w:rsidRPr="00392E39">
              <w:rPr>
                <w:b w:val="0"/>
                <w:sz w:val="20"/>
              </w:rPr>
              <w:t>издание «</w:t>
            </w:r>
            <w:proofErr w:type="spellStart"/>
            <w:r w:rsidRPr="00392E39">
              <w:rPr>
                <w:b w:val="0"/>
                <w:sz w:val="20"/>
              </w:rPr>
              <w:t>Завьяловский</w:t>
            </w:r>
            <w:proofErr w:type="spellEnd"/>
            <w:r w:rsidRPr="00392E39">
              <w:rPr>
                <w:b w:val="0"/>
                <w:sz w:val="20"/>
              </w:rPr>
              <w:t xml:space="preserve"> Вестник»</w:t>
            </w:r>
            <w:r w:rsidRPr="00392E39">
              <w:rPr>
                <w:b w:val="0"/>
                <w:bCs/>
                <w:sz w:val="20"/>
              </w:rPr>
              <w:t>.</w:t>
            </w:r>
          </w:p>
          <w:p w:rsidR="00020C7E" w:rsidRPr="00392E39" w:rsidRDefault="00020C7E" w:rsidP="00020C7E">
            <w:pPr>
              <w:numPr>
                <w:ilvl w:val="0"/>
                <w:numId w:val="2"/>
              </w:numPr>
              <w:jc w:val="both"/>
              <w:rPr>
                <w:sz w:val="20"/>
                <w:szCs w:val="20"/>
              </w:rPr>
            </w:pPr>
            <w:r w:rsidRPr="00392E39">
              <w:rPr>
                <w:sz w:val="20"/>
                <w:szCs w:val="20"/>
              </w:rPr>
              <w:t>Утвердить:</w:t>
            </w:r>
          </w:p>
          <w:p w:rsidR="00020C7E" w:rsidRPr="00392E39" w:rsidRDefault="00020C7E" w:rsidP="00020C7E">
            <w:pPr>
              <w:jc w:val="both"/>
              <w:rPr>
                <w:sz w:val="20"/>
                <w:szCs w:val="20"/>
              </w:rPr>
            </w:pPr>
            <w:r w:rsidRPr="00392E39">
              <w:rPr>
                <w:sz w:val="20"/>
                <w:szCs w:val="20"/>
              </w:rPr>
              <w:t xml:space="preserve">    - «Положение о  порядке своевременного  оповещения и информирования населения  </w:t>
            </w:r>
            <w:proofErr w:type="spellStart"/>
            <w:r w:rsidRPr="00392E39">
              <w:rPr>
                <w:sz w:val="20"/>
                <w:szCs w:val="20"/>
              </w:rPr>
              <w:t>Завьяловского</w:t>
            </w:r>
            <w:proofErr w:type="spellEnd"/>
            <w:r w:rsidRPr="00392E39">
              <w:rPr>
                <w:sz w:val="20"/>
                <w:szCs w:val="20"/>
              </w:rPr>
              <w:t xml:space="preserve"> сельского поселения об угрозе  возникновения  или возникновении чрезвычайной ситуации»  (Приложение №1) </w:t>
            </w:r>
          </w:p>
          <w:p w:rsidR="00020C7E" w:rsidRPr="00392E39" w:rsidRDefault="00020C7E" w:rsidP="00020C7E">
            <w:pPr>
              <w:jc w:val="both"/>
              <w:rPr>
                <w:sz w:val="20"/>
                <w:szCs w:val="20"/>
              </w:rPr>
            </w:pPr>
            <w:r w:rsidRPr="00392E39">
              <w:rPr>
                <w:sz w:val="20"/>
                <w:szCs w:val="20"/>
              </w:rPr>
              <w:t xml:space="preserve">     - Список абонентов руководящего состава гражданской обороны и членов комиссии по ЧС. (Приложение №2)</w:t>
            </w:r>
          </w:p>
          <w:p w:rsidR="00020C7E" w:rsidRPr="00392E39" w:rsidRDefault="00020C7E" w:rsidP="00020C7E">
            <w:pPr>
              <w:jc w:val="both"/>
              <w:rPr>
                <w:sz w:val="20"/>
                <w:szCs w:val="20"/>
              </w:rPr>
            </w:pPr>
            <w:r w:rsidRPr="00392E39">
              <w:rPr>
                <w:sz w:val="20"/>
                <w:szCs w:val="20"/>
              </w:rPr>
              <w:t xml:space="preserve">      - Тексты речевых сообщений по оповещению населения  при угрозе или возникновении чрезвычайных ситуаций. (Приложение №3)</w:t>
            </w:r>
          </w:p>
          <w:p w:rsidR="002B7D3A" w:rsidRPr="004D3C95" w:rsidRDefault="00020C7E" w:rsidP="00020C7E">
            <w:pPr>
              <w:numPr>
                <w:ilvl w:val="0"/>
                <w:numId w:val="2"/>
              </w:numPr>
              <w:ind w:right="-6"/>
              <w:jc w:val="both"/>
              <w:rPr>
                <w:b/>
                <w:sz w:val="20"/>
                <w:szCs w:val="20"/>
              </w:rPr>
            </w:pPr>
            <w:r w:rsidRPr="00020C7E">
              <w:rPr>
                <w:sz w:val="20"/>
                <w:szCs w:val="20"/>
              </w:rPr>
              <w:t xml:space="preserve">Постановление главы </w:t>
            </w:r>
            <w:proofErr w:type="spellStart"/>
            <w:r w:rsidRPr="00020C7E">
              <w:rPr>
                <w:sz w:val="20"/>
                <w:szCs w:val="20"/>
              </w:rPr>
              <w:t>Завьяловского</w:t>
            </w:r>
            <w:proofErr w:type="spellEnd"/>
            <w:r w:rsidRPr="00020C7E">
              <w:rPr>
                <w:sz w:val="20"/>
                <w:szCs w:val="20"/>
              </w:rPr>
              <w:t xml:space="preserve"> сельсовета </w:t>
            </w:r>
            <w:proofErr w:type="spellStart"/>
            <w:r w:rsidRPr="00020C7E">
              <w:rPr>
                <w:sz w:val="20"/>
                <w:szCs w:val="20"/>
              </w:rPr>
              <w:t>Тогучинского</w:t>
            </w:r>
            <w:proofErr w:type="spellEnd"/>
            <w:r w:rsidRPr="00020C7E">
              <w:rPr>
                <w:sz w:val="20"/>
                <w:szCs w:val="20"/>
              </w:rPr>
              <w:t xml:space="preserve"> района Новосиби</w:t>
            </w:r>
            <w:r w:rsidRPr="00020C7E">
              <w:rPr>
                <w:sz w:val="20"/>
                <w:szCs w:val="20"/>
              </w:rPr>
              <w:t>р</w:t>
            </w:r>
            <w:r w:rsidRPr="00020C7E">
              <w:rPr>
                <w:sz w:val="20"/>
                <w:szCs w:val="20"/>
              </w:rPr>
              <w:t xml:space="preserve">ской области от 01.04.2013 № 27  «О своевременном оповещении и информировании населения </w:t>
            </w:r>
            <w:proofErr w:type="spellStart"/>
            <w:r w:rsidRPr="00020C7E">
              <w:rPr>
                <w:sz w:val="20"/>
                <w:szCs w:val="20"/>
              </w:rPr>
              <w:t>Завьяловского</w:t>
            </w:r>
            <w:proofErr w:type="spellEnd"/>
            <w:r w:rsidRPr="00020C7E">
              <w:rPr>
                <w:sz w:val="20"/>
                <w:szCs w:val="20"/>
              </w:rPr>
              <w:t xml:space="preserve"> сельсовета </w:t>
            </w:r>
            <w:proofErr w:type="spellStart"/>
            <w:r w:rsidRPr="00020C7E">
              <w:rPr>
                <w:sz w:val="20"/>
                <w:szCs w:val="20"/>
              </w:rPr>
              <w:t>Тогучинского</w:t>
            </w:r>
            <w:proofErr w:type="spellEnd"/>
            <w:r w:rsidRPr="00020C7E">
              <w:rPr>
                <w:sz w:val="20"/>
                <w:szCs w:val="20"/>
              </w:rPr>
              <w:t xml:space="preserve"> района </w:t>
            </w:r>
          </w:p>
        </w:tc>
      </w:tr>
    </w:tbl>
    <w:p w:rsidR="002B7D3A" w:rsidRDefault="002B7D3A" w:rsidP="002B7D3A">
      <w:pPr>
        <w:pStyle w:val="a4"/>
        <w:jc w:val="both"/>
        <w:rPr>
          <w:rFonts w:ascii="Times New Roman" w:hAnsi="Times New Roman" w:cs="Times New Roman"/>
        </w:rPr>
      </w:pPr>
    </w:p>
    <w:tbl>
      <w:tblPr>
        <w:tblStyle w:val="a3"/>
        <w:tblW w:w="11058" w:type="dxa"/>
        <w:tblInd w:w="-318" w:type="dxa"/>
        <w:tblLook w:val="04A0" w:firstRow="1" w:lastRow="0" w:firstColumn="1" w:lastColumn="0" w:noHBand="0" w:noVBand="1"/>
      </w:tblPr>
      <w:tblGrid>
        <w:gridCol w:w="11058"/>
      </w:tblGrid>
      <w:tr w:rsidR="002B7D3A" w:rsidRPr="004D3C95" w:rsidTr="000A0226">
        <w:tc>
          <w:tcPr>
            <w:tcW w:w="11058" w:type="dxa"/>
          </w:tcPr>
          <w:p w:rsidR="00020C7E" w:rsidRDefault="00020C7E" w:rsidP="00020C7E">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3</w:t>
            </w:r>
          </w:p>
          <w:p w:rsidR="00020C7E" w:rsidRPr="00392E39" w:rsidRDefault="00020C7E" w:rsidP="00020C7E">
            <w:pPr>
              <w:ind w:left="360" w:right="-6"/>
              <w:jc w:val="both"/>
              <w:rPr>
                <w:sz w:val="20"/>
                <w:szCs w:val="20"/>
              </w:rPr>
            </w:pPr>
            <w:r>
              <w:rPr>
                <w:sz w:val="20"/>
                <w:szCs w:val="20"/>
              </w:rPr>
              <w:t xml:space="preserve">      </w:t>
            </w:r>
            <w:r w:rsidRPr="00392E39">
              <w:rPr>
                <w:sz w:val="20"/>
                <w:szCs w:val="20"/>
              </w:rPr>
              <w:t>Новосибирской области» считать утратившим силу.</w:t>
            </w:r>
          </w:p>
          <w:p w:rsidR="00020C7E" w:rsidRPr="00020C7E" w:rsidRDefault="00020C7E" w:rsidP="00020C7E">
            <w:pPr>
              <w:pStyle w:val="a8"/>
              <w:numPr>
                <w:ilvl w:val="0"/>
                <w:numId w:val="2"/>
              </w:numPr>
              <w:autoSpaceDE w:val="0"/>
              <w:autoSpaceDN w:val="0"/>
              <w:adjustRightInd w:val="0"/>
              <w:jc w:val="both"/>
              <w:rPr>
                <w:b/>
                <w:sz w:val="20"/>
                <w:szCs w:val="20"/>
              </w:rPr>
            </w:pPr>
            <w:r w:rsidRPr="00020C7E">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020C7E">
              <w:rPr>
                <w:color w:val="000000"/>
                <w:sz w:val="20"/>
                <w:szCs w:val="20"/>
              </w:rPr>
              <w:t>Завьяловский</w:t>
            </w:r>
            <w:proofErr w:type="spellEnd"/>
            <w:r w:rsidRPr="00020C7E">
              <w:rPr>
                <w:color w:val="000000"/>
                <w:sz w:val="20"/>
                <w:szCs w:val="20"/>
              </w:rPr>
              <w:t xml:space="preserve"> Вестник» и на официальном сайте администрации </w:t>
            </w:r>
            <w:proofErr w:type="spellStart"/>
            <w:r w:rsidRPr="00020C7E">
              <w:rPr>
                <w:color w:val="000000"/>
                <w:sz w:val="20"/>
                <w:szCs w:val="20"/>
              </w:rPr>
              <w:t>Завьяловского</w:t>
            </w:r>
            <w:proofErr w:type="spellEnd"/>
            <w:r w:rsidRPr="00020C7E">
              <w:rPr>
                <w:color w:val="000000"/>
                <w:sz w:val="20"/>
                <w:szCs w:val="20"/>
              </w:rPr>
              <w:t xml:space="preserve"> сельсовета.</w:t>
            </w:r>
          </w:p>
          <w:p w:rsidR="00020C7E" w:rsidRPr="00392E39" w:rsidRDefault="00020C7E" w:rsidP="00020C7E">
            <w:pPr>
              <w:numPr>
                <w:ilvl w:val="0"/>
                <w:numId w:val="2"/>
              </w:numPr>
              <w:jc w:val="both"/>
              <w:rPr>
                <w:sz w:val="20"/>
                <w:szCs w:val="20"/>
              </w:rPr>
            </w:pPr>
            <w:proofErr w:type="gramStart"/>
            <w:r w:rsidRPr="00392E39">
              <w:rPr>
                <w:spacing w:val="-1"/>
                <w:sz w:val="20"/>
                <w:szCs w:val="20"/>
              </w:rPr>
              <w:t>Контроль  за</w:t>
            </w:r>
            <w:proofErr w:type="gramEnd"/>
            <w:r w:rsidRPr="00392E39">
              <w:rPr>
                <w:spacing w:val="-1"/>
                <w:sz w:val="20"/>
                <w:szCs w:val="20"/>
              </w:rPr>
              <w:t xml:space="preserve">    исполнением    данного    постановления  оставляю за собой.</w:t>
            </w:r>
          </w:p>
          <w:p w:rsidR="00020C7E" w:rsidRPr="00392E39" w:rsidRDefault="00020C7E" w:rsidP="00020C7E">
            <w:pPr>
              <w:jc w:val="both"/>
              <w:rPr>
                <w:sz w:val="20"/>
                <w:szCs w:val="20"/>
              </w:rPr>
            </w:pPr>
          </w:p>
          <w:p w:rsidR="00020C7E" w:rsidRPr="00392E39" w:rsidRDefault="00020C7E" w:rsidP="00020C7E">
            <w:pPr>
              <w:jc w:val="both"/>
              <w:rPr>
                <w:sz w:val="20"/>
                <w:szCs w:val="20"/>
              </w:rPr>
            </w:pPr>
            <w:r w:rsidRPr="00392E39">
              <w:rPr>
                <w:sz w:val="20"/>
                <w:szCs w:val="20"/>
              </w:rPr>
              <w:t xml:space="preserve">Глава </w:t>
            </w:r>
            <w:proofErr w:type="spellStart"/>
            <w:r w:rsidRPr="00392E39">
              <w:rPr>
                <w:sz w:val="20"/>
                <w:szCs w:val="20"/>
              </w:rPr>
              <w:t>Завьяловского</w:t>
            </w:r>
            <w:proofErr w:type="spellEnd"/>
            <w:r w:rsidRPr="00392E39">
              <w:rPr>
                <w:sz w:val="20"/>
                <w:szCs w:val="20"/>
              </w:rPr>
              <w:t xml:space="preserve"> сельсовета                                                   </w:t>
            </w:r>
            <w:proofErr w:type="spellStart"/>
            <w:r w:rsidRPr="00392E39">
              <w:rPr>
                <w:sz w:val="20"/>
                <w:szCs w:val="20"/>
              </w:rPr>
              <w:t>В.В.Шарыкалов</w:t>
            </w:r>
            <w:proofErr w:type="spellEnd"/>
            <w:r w:rsidRPr="00392E39">
              <w:rPr>
                <w:sz w:val="20"/>
                <w:szCs w:val="20"/>
              </w:rPr>
              <w:t xml:space="preserve">                                  </w:t>
            </w:r>
          </w:p>
          <w:p w:rsidR="00020C7E" w:rsidRPr="00392E39" w:rsidRDefault="00020C7E" w:rsidP="00020C7E">
            <w:pPr>
              <w:rPr>
                <w:sz w:val="20"/>
                <w:szCs w:val="20"/>
              </w:rPr>
            </w:pPr>
            <w:proofErr w:type="spellStart"/>
            <w:r w:rsidRPr="00392E39">
              <w:rPr>
                <w:sz w:val="20"/>
                <w:szCs w:val="20"/>
              </w:rPr>
              <w:t>Тогучинского</w:t>
            </w:r>
            <w:proofErr w:type="spellEnd"/>
            <w:r w:rsidRPr="00392E39">
              <w:rPr>
                <w:sz w:val="20"/>
                <w:szCs w:val="20"/>
              </w:rPr>
              <w:t xml:space="preserve"> района Новосибирской области</w:t>
            </w:r>
          </w:p>
          <w:p w:rsidR="002B7D3A" w:rsidRDefault="00020C7E" w:rsidP="000A0226">
            <w:pPr>
              <w:pStyle w:val="a4"/>
              <w:jc w:val="both"/>
              <w:rPr>
                <w:rFonts w:ascii="Times New Roman" w:hAnsi="Times New Roman" w:cs="Times New Roman"/>
                <w:b/>
                <w:sz w:val="20"/>
                <w:szCs w:val="20"/>
              </w:rPr>
            </w:pPr>
            <w:r>
              <w:rPr>
                <w:rFonts w:ascii="Times New Roman" w:hAnsi="Times New Roman" w:cs="Times New Roman"/>
                <w:b/>
                <w:sz w:val="20"/>
                <w:szCs w:val="20"/>
              </w:rPr>
              <w:t>------------------------------------------------------------------------------------------------------------------------------------------------------------------</w:t>
            </w:r>
          </w:p>
          <w:p w:rsidR="00020C7E" w:rsidRPr="00392E39" w:rsidRDefault="00020C7E" w:rsidP="00020C7E">
            <w:pPr>
              <w:jc w:val="right"/>
              <w:rPr>
                <w:sz w:val="16"/>
                <w:szCs w:val="16"/>
              </w:rPr>
            </w:pPr>
            <w:r w:rsidRPr="00392E39">
              <w:rPr>
                <w:sz w:val="16"/>
                <w:szCs w:val="16"/>
              </w:rPr>
              <w:t>Приложение № 1</w:t>
            </w:r>
          </w:p>
          <w:p w:rsidR="00020C7E" w:rsidRPr="00392E39" w:rsidRDefault="00020C7E" w:rsidP="00020C7E">
            <w:pPr>
              <w:jc w:val="right"/>
              <w:rPr>
                <w:sz w:val="16"/>
                <w:szCs w:val="16"/>
              </w:rPr>
            </w:pPr>
            <w:r w:rsidRPr="00392E39">
              <w:rPr>
                <w:sz w:val="16"/>
                <w:szCs w:val="16"/>
              </w:rPr>
              <w:t>к постановлению администрации</w:t>
            </w:r>
          </w:p>
          <w:p w:rsidR="00020C7E" w:rsidRPr="00392E39" w:rsidRDefault="00020C7E" w:rsidP="00020C7E">
            <w:pPr>
              <w:jc w:val="right"/>
              <w:rPr>
                <w:sz w:val="16"/>
                <w:szCs w:val="16"/>
              </w:rPr>
            </w:pPr>
            <w:proofErr w:type="spellStart"/>
            <w:r w:rsidRPr="00392E39">
              <w:rPr>
                <w:sz w:val="16"/>
                <w:szCs w:val="16"/>
              </w:rPr>
              <w:t>Завьяловского</w:t>
            </w:r>
            <w:proofErr w:type="spellEnd"/>
            <w:r w:rsidRPr="00392E39">
              <w:rPr>
                <w:sz w:val="16"/>
                <w:szCs w:val="16"/>
              </w:rPr>
              <w:t xml:space="preserve"> сельсовета </w:t>
            </w:r>
            <w:proofErr w:type="spellStart"/>
            <w:r w:rsidRPr="00392E39">
              <w:rPr>
                <w:sz w:val="16"/>
                <w:szCs w:val="16"/>
              </w:rPr>
              <w:t>Тогучинского</w:t>
            </w:r>
            <w:proofErr w:type="spellEnd"/>
            <w:r w:rsidRPr="00392E39">
              <w:rPr>
                <w:sz w:val="16"/>
                <w:szCs w:val="16"/>
              </w:rPr>
              <w:t xml:space="preserve"> района </w:t>
            </w:r>
          </w:p>
          <w:p w:rsidR="00020C7E" w:rsidRPr="00392E39" w:rsidRDefault="00020C7E" w:rsidP="00020C7E">
            <w:pPr>
              <w:jc w:val="right"/>
              <w:rPr>
                <w:sz w:val="16"/>
                <w:szCs w:val="16"/>
              </w:rPr>
            </w:pPr>
            <w:r w:rsidRPr="00392E39">
              <w:rPr>
                <w:sz w:val="16"/>
                <w:szCs w:val="16"/>
              </w:rPr>
              <w:t xml:space="preserve">Новосибирской области от 25.08.2014г № 121                                                               </w:t>
            </w:r>
          </w:p>
          <w:p w:rsidR="00020C7E" w:rsidRPr="00392E39" w:rsidRDefault="00020C7E" w:rsidP="00020C7E">
            <w:pPr>
              <w:jc w:val="center"/>
              <w:rPr>
                <w:sz w:val="20"/>
                <w:szCs w:val="20"/>
              </w:rPr>
            </w:pPr>
            <w:r w:rsidRPr="00392E39">
              <w:rPr>
                <w:sz w:val="20"/>
                <w:szCs w:val="20"/>
              </w:rPr>
              <w:t>Положение</w:t>
            </w:r>
          </w:p>
          <w:p w:rsidR="00020C7E" w:rsidRPr="00392E39" w:rsidRDefault="00020C7E" w:rsidP="00020C7E">
            <w:pPr>
              <w:jc w:val="center"/>
              <w:rPr>
                <w:sz w:val="20"/>
                <w:szCs w:val="20"/>
              </w:rPr>
            </w:pPr>
            <w:r w:rsidRPr="00392E39">
              <w:rPr>
                <w:sz w:val="20"/>
                <w:szCs w:val="20"/>
              </w:rPr>
              <w:t xml:space="preserve"> о  порядке своевременного  оповещения и информирования населения  </w:t>
            </w:r>
            <w:proofErr w:type="spellStart"/>
            <w:r w:rsidRPr="00392E39">
              <w:rPr>
                <w:sz w:val="20"/>
                <w:szCs w:val="20"/>
              </w:rPr>
              <w:t>Завьяловского</w:t>
            </w:r>
            <w:proofErr w:type="spellEnd"/>
            <w:r w:rsidRPr="00392E39">
              <w:rPr>
                <w:sz w:val="20"/>
                <w:szCs w:val="20"/>
              </w:rPr>
              <w:t xml:space="preserve"> сельского поселения об угрозе  возникновения  или возникновении чрезвычайной ситуации</w:t>
            </w:r>
          </w:p>
          <w:p w:rsidR="00020C7E" w:rsidRPr="00392E39" w:rsidRDefault="00020C7E" w:rsidP="00020C7E">
            <w:pPr>
              <w:rPr>
                <w:sz w:val="20"/>
                <w:szCs w:val="20"/>
              </w:rPr>
            </w:pPr>
          </w:p>
          <w:p w:rsidR="00020C7E" w:rsidRPr="00392E39" w:rsidRDefault="00020C7E" w:rsidP="00020C7E">
            <w:pPr>
              <w:numPr>
                <w:ilvl w:val="0"/>
                <w:numId w:val="4"/>
              </w:numPr>
              <w:jc w:val="both"/>
              <w:rPr>
                <w:sz w:val="20"/>
                <w:szCs w:val="20"/>
              </w:rPr>
            </w:pPr>
            <w:r w:rsidRPr="00392E39">
              <w:rPr>
                <w:sz w:val="20"/>
                <w:szCs w:val="20"/>
              </w:rPr>
              <w:t xml:space="preserve">Настоящее положение определяет порядок организации оповещения и информирования  населения </w:t>
            </w:r>
            <w:proofErr w:type="spellStart"/>
            <w:r w:rsidRPr="00392E39">
              <w:rPr>
                <w:sz w:val="20"/>
                <w:szCs w:val="20"/>
              </w:rPr>
              <w:t>Завьяловского</w:t>
            </w:r>
            <w:proofErr w:type="spellEnd"/>
            <w:r w:rsidRPr="00392E39">
              <w:rPr>
                <w:sz w:val="20"/>
                <w:szCs w:val="20"/>
              </w:rPr>
              <w:t xml:space="preserve"> сельского поселения об угрозе возникновения или о возникновении чрезвычайных ситуаций межмуниципального, муниципального и локального с использованием территориальной автоматизированной системы централизованного оповещения (далее ТАСЦО)</w:t>
            </w:r>
            <w:proofErr w:type="gramStart"/>
            <w:r w:rsidRPr="00392E39">
              <w:rPr>
                <w:sz w:val="20"/>
                <w:szCs w:val="20"/>
              </w:rPr>
              <w:t>,р</w:t>
            </w:r>
            <w:proofErr w:type="gramEnd"/>
            <w:r w:rsidRPr="00392E39">
              <w:rPr>
                <w:sz w:val="20"/>
                <w:szCs w:val="20"/>
              </w:rPr>
              <w:t>адиотрансляционных сетей, радиовещательных станций и иных каналов связи.</w:t>
            </w:r>
          </w:p>
          <w:p w:rsidR="00020C7E" w:rsidRPr="00392E39" w:rsidRDefault="00020C7E" w:rsidP="00020C7E">
            <w:pPr>
              <w:numPr>
                <w:ilvl w:val="0"/>
                <w:numId w:val="4"/>
              </w:numPr>
              <w:jc w:val="both"/>
              <w:rPr>
                <w:sz w:val="20"/>
                <w:szCs w:val="20"/>
              </w:rPr>
            </w:pPr>
            <w:proofErr w:type="gramStart"/>
            <w:r w:rsidRPr="00392E39">
              <w:rPr>
                <w:sz w:val="20"/>
                <w:szCs w:val="20"/>
              </w:rPr>
              <w:t>ТАСЦО представляет собой организационно-техническое объединение сил, специальных технических средств связи и оповещения, сетей вещания, каналов сети связи общего пользования и ведомственных сетей связи, предназначенных для оповещения должностных лиц и передачи экстренной информации населению об угрозе возникновения или о возникновении чрезвычайных ситуаций, а также о порядке действий в условиях угрозы возникновения или возникновении чрезвычайных ситуаций.</w:t>
            </w:r>
            <w:proofErr w:type="gramEnd"/>
          </w:p>
          <w:p w:rsidR="00020C7E" w:rsidRPr="00392E39" w:rsidRDefault="00020C7E" w:rsidP="00020C7E">
            <w:pPr>
              <w:numPr>
                <w:ilvl w:val="0"/>
                <w:numId w:val="4"/>
              </w:numPr>
              <w:jc w:val="both"/>
              <w:rPr>
                <w:sz w:val="20"/>
                <w:szCs w:val="20"/>
              </w:rPr>
            </w:pPr>
            <w:r w:rsidRPr="00392E39">
              <w:rPr>
                <w:sz w:val="20"/>
                <w:szCs w:val="20"/>
              </w:rPr>
              <w:t>Информацию об угрозе возникновения или возникновении чрезвычайных ситуаций передается населению в порядке, установленном действующим законодательством.</w:t>
            </w:r>
          </w:p>
          <w:p w:rsidR="00020C7E" w:rsidRPr="00392E39" w:rsidRDefault="00020C7E" w:rsidP="00020C7E">
            <w:pPr>
              <w:numPr>
                <w:ilvl w:val="0"/>
                <w:numId w:val="4"/>
              </w:numPr>
              <w:jc w:val="both"/>
              <w:rPr>
                <w:sz w:val="20"/>
                <w:szCs w:val="20"/>
              </w:rPr>
            </w:pPr>
            <w:r w:rsidRPr="00392E39">
              <w:rPr>
                <w:sz w:val="20"/>
                <w:szCs w:val="20"/>
              </w:rPr>
              <w:t xml:space="preserve">Право на подачу сигналов оповещения и передачу информационных сигналов, в соответствии с законодательством предоставляется Главе </w:t>
            </w:r>
            <w:proofErr w:type="spellStart"/>
            <w:r w:rsidRPr="00392E39">
              <w:rPr>
                <w:sz w:val="20"/>
                <w:szCs w:val="20"/>
              </w:rPr>
              <w:t>Завьяловского</w:t>
            </w:r>
            <w:proofErr w:type="spellEnd"/>
            <w:r w:rsidRPr="00392E39">
              <w:rPr>
                <w:sz w:val="20"/>
                <w:szCs w:val="20"/>
              </w:rPr>
              <w:t xml:space="preserve"> сельсовета, председателю КЧС и ПБ, лицам </w:t>
            </w:r>
            <w:proofErr w:type="gramStart"/>
            <w:r w:rsidRPr="00392E39">
              <w:rPr>
                <w:sz w:val="20"/>
                <w:szCs w:val="20"/>
              </w:rPr>
              <w:t>их</w:t>
            </w:r>
            <w:proofErr w:type="gramEnd"/>
            <w:r w:rsidRPr="00392E39">
              <w:rPr>
                <w:sz w:val="20"/>
                <w:szCs w:val="20"/>
              </w:rPr>
              <w:t xml:space="preserve"> замещающим и при возникновении ситуации, не терпящей отлагательства, дежурному ЕДДС с немедленным последующим докладом вышеуказанным должностным лицам.</w:t>
            </w:r>
          </w:p>
          <w:p w:rsidR="00020C7E" w:rsidRPr="00392E39" w:rsidRDefault="00020C7E" w:rsidP="00020C7E">
            <w:pPr>
              <w:numPr>
                <w:ilvl w:val="0"/>
                <w:numId w:val="4"/>
              </w:numPr>
              <w:jc w:val="both"/>
              <w:rPr>
                <w:sz w:val="20"/>
                <w:szCs w:val="20"/>
              </w:rPr>
            </w:pPr>
            <w:r w:rsidRPr="00392E39">
              <w:rPr>
                <w:sz w:val="20"/>
                <w:szCs w:val="20"/>
              </w:rPr>
              <w:t>Организационные мероприятия проводятся для сто процентного охвата  оповещением населения, проживающего на территории поселения и включают в себя отправку посыльных по закрепленным маршрутам (пеших, на автотранспорте)</w:t>
            </w:r>
            <w:proofErr w:type="gramStart"/>
            <w:r w:rsidRPr="00392E39">
              <w:rPr>
                <w:sz w:val="20"/>
                <w:szCs w:val="20"/>
              </w:rPr>
              <w:t>,п</w:t>
            </w:r>
            <w:proofErr w:type="gramEnd"/>
            <w:r w:rsidRPr="00392E39">
              <w:rPr>
                <w:sz w:val="20"/>
                <w:szCs w:val="20"/>
              </w:rPr>
              <w:t>ривлечение специальных автомобилей органов внутренних дел, оборудованных громкоговорящими установками для информирования населения.</w:t>
            </w:r>
          </w:p>
          <w:p w:rsidR="00020C7E" w:rsidRPr="00392E39" w:rsidRDefault="00020C7E" w:rsidP="00020C7E">
            <w:pPr>
              <w:numPr>
                <w:ilvl w:val="0"/>
                <w:numId w:val="4"/>
              </w:numPr>
              <w:jc w:val="both"/>
              <w:rPr>
                <w:sz w:val="20"/>
                <w:szCs w:val="20"/>
              </w:rPr>
            </w:pPr>
            <w:r w:rsidRPr="00392E39">
              <w:rPr>
                <w:sz w:val="20"/>
                <w:szCs w:val="20"/>
              </w:rPr>
              <w:t xml:space="preserve">Организацию оповещения и информирования населения об угрозе возникновения или возникновении  ЧС осуществляет председатель КЧС и ПБ </w:t>
            </w:r>
            <w:proofErr w:type="spellStart"/>
            <w:r w:rsidRPr="00392E39">
              <w:rPr>
                <w:sz w:val="20"/>
                <w:szCs w:val="20"/>
              </w:rPr>
              <w:t>Завьяловского</w:t>
            </w:r>
            <w:proofErr w:type="spellEnd"/>
            <w:r w:rsidRPr="00392E39">
              <w:rPr>
                <w:sz w:val="20"/>
                <w:szCs w:val="20"/>
              </w:rPr>
              <w:t xml:space="preserve"> сельского поселения с привлечением сотрудников администрации, МУП «</w:t>
            </w:r>
            <w:proofErr w:type="spellStart"/>
            <w:r w:rsidRPr="00392E39">
              <w:rPr>
                <w:sz w:val="20"/>
                <w:szCs w:val="20"/>
              </w:rPr>
              <w:t>Завьяловское</w:t>
            </w:r>
            <w:proofErr w:type="spellEnd"/>
            <w:r w:rsidRPr="00392E39">
              <w:rPr>
                <w:sz w:val="20"/>
                <w:szCs w:val="20"/>
              </w:rPr>
              <w:t>», ОАО «Доронинское» МКУК «</w:t>
            </w:r>
            <w:proofErr w:type="spellStart"/>
            <w:r w:rsidRPr="00392E39">
              <w:rPr>
                <w:sz w:val="20"/>
                <w:szCs w:val="20"/>
              </w:rPr>
              <w:t>Завьяловский</w:t>
            </w:r>
            <w:proofErr w:type="spellEnd"/>
            <w:r w:rsidRPr="00392E39">
              <w:rPr>
                <w:sz w:val="20"/>
                <w:szCs w:val="20"/>
              </w:rPr>
              <w:t xml:space="preserve"> КДЦ».</w:t>
            </w:r>
          </w:p>
          <w:p w:rsidR="00020C7E" w:rsidRPr="00392E39" w:rsidRDefault="00020C7E" w:rsidP="00020C7E">
            <w:pPr>
              <w:numPr>
                <w:ilvl w:val="0"/>
                <w:numId w:val="4"/>
              </w:numPr>
              <w:jc w:val="both"/>
              <w:rPr>
                <w:sz w:val="20"/>
                <w:szCs w:val="20"/>
              </w:rPr>
            </w:pPr>
            <w:r w:rsidRPr="00392E39">
              <w:rPr>
                <w:sz w:val="20"/>
                <w:szCs w:val="20"/>
              </w:rPr>
              <w:t>С этой целью организовать работу по уточнению планов организационных мероприятий по оповещению населения в границах поселения, до 01.01.2013годапроанализировать состояние системы оповещения населения в границах поселения техническими средствам</w:t>
            </w:r>
            <w:proofErr w:type="gramStart"/>
            <w:r w:rsidRPr="00392E39">
              <w:rPr>
                <w:sz w:val="20"/>
                <w:szCs w:val="20"/>
              </w:rPr>
              <w:t>и(</w:t>
            </w:r>
            <w:proofErr w:type="gramEnd"/>
            <w:r w:rsidRPr="00392E39">
              <w:rPr>
                <w:sz w:val="20"/>
                <w:szCs w:val="20"/>
              </w:rPr>
              <w:t>сиренами), рассмотреть возможность их количества для 100% покрытия звучанием населенных пунктов.</w:t>
            </w:r>
          </w:p>
          <w:p w:rsidR="00020C7E" w:rsidRPr="00392E39" w:rsidRDefault="00020C7E" w:rsidP="00020C7E">
            <w:pPr>
              <w:ind w:left="600"/>
              <w:jc w:val="both"/>
              <w:rPr>
                <w:sz w:val="20"/>
                <w:szCs w:val="20"/>
              </w:rPr>
            </w:pPr>
            <w:r w:rsidRPr="00392E39">
              <w:rPr>
                <w:sz w:val="20"/>
                <w:szCs w:val="20"/>
              </w:rPr>
              <w:t xml:space="preserve">      Провести проверку всех объектов на наличие и исправность </w:t>
            </w:r>
            <w:proofErr w:type="spellStart"/>
            <w:r w:rsidRPr="00392E39">
              <w:rPr>
                <w:sz w:val="20"/>
                <w:szCs w:val="20"/>
              </w:rPr>
              <w:t>электросирен</w:t>
            </w:r>
            <w:proofErr w:type="spellEnd"/>
            <w:r w:rsidRPr="00392E39">
              <w:rPr>
                <w:sz w:val="20"/>
                <w:szCs w:val="20"/>
              </w:rPr>
              <w:t>, кабелей электропитания с последующим составлением актов. Если есть неисправности, принять меры по их устранению, а к должностным лицам</w:t>
            </w:r>
            <w:proofErr w:type="gramStart"/>
            <w:r w:rsidRPr="00392E39">
              <w:rPr>
                <w:sz w:val="20"/>
                <w:szCs w:val="20"/>
              </w:rPr>
              <w:t xml:space="preserve"> ,</w:t>
            </w:r>
            <w:proofErr w:type="gramEnd"/>
            <w:r w:rsidRPr="00392E39">
              <w:rPr>
                <w:sz w:val="20"/>
                <w:szCs w:val="20"/>
              </w:rPr>
              <w:t xml:space="preserve"> не принявшим своевременных мер по устранению неисправностей в системе оповещения, принять меры административного воздействия в соответствии с ФЗ №68 от 21.12.1994г. </w:t>
            </w:r>
          </w:p>
          <w:p w:rsidR="00020C7E" w:rsidRPr="00392E39" w:rsidRDefault="00020C7E" w:rsidP="00020C7E">
            <w:pPr>
              <w:ind w:left="600"/>
              <w:jc w:val="both"/>
              <w:rPr>
                <w:sz w:val="20"/>
                <w:szCs w:val="20"/>
              </w:rPr>
            </w:pPr>
            <w:r w:rsidRPr="00392E39">
              <w:rPr>
                <w:sz w:val="20"/>
                <w:szCs w:val="20"/>
              </w:rPr>
              <w:t xml:space="preserve">       Утвержденные акты проверки, уточненные скорректированные планы организационных мероприятий по оповещению населения, ОЭ и их работников на 2015г., схему населенных пунктов, с указанием расположения </w:t>
            </w:r>
            <w:proofErr w:type="spellStart"/>
            <w:r w:rsidRPr="00392E39">
              <w:rPr>
                <w:sz w:val="20"/>
                <w:szCs w:val="20"/>
              </w:rPr>
              <w:t>электросирен</w:t>
            </w:r>
            <w:proofErr w:type="spellEnd"/>
            <w:r w:rsidRPr="00392E39">
              <w:rPr>
                <w:sz w:val="20"/>
                <w:szCs w:val="20"/>
              </w:rPr>
              <w:t xml:space="preserve"> и зоной покрытия звучанием предоставить в администрацию поселения  к 01.12.2014г.</w:t>
            </w:r>
          </w:p>
          <w:p w:rsidR="00020C7E" w:rsidRPr="00392E39" w:rsidRDefault="00020C7E" w:rsidP="00020C7E">
            <w:pPr>
              <w:jc w:val="both"/>
              <w:rPr>
                <w:sz w:val="20"/>
                <w:szCs w:val="20"/>
              </w:rPr>
            </w:pPr>
            <w:r w:rsidRPr="00392E39">
              <w:rPr>
                <w:sz w:val="20"/>
                <w:szCs w:val="20"/>
              </w:rPr>
              <w:t xml:space="preserve">     Организовать учет, хранение и документальную передачу средств оповещения населения, а также своевременного закрепления их за новым собственником.</w:t>
            </w:r>
          </w:p>
          <w:p w:rsidR="00020C7E" w:rsidRPr="00392E39" w:rsidRDefault="00020C7E" w:rsidP="00020C7E">
            <w:pPr>
              <w:jc w:val="both"/>
              <w:rPr>
                <w:sz w:val="20"/>
                <w:szCs w:val="20"/>
              </w:rPr>
            </w:pPr>
            <w:r w:rsidRPr="00392E39">
              <w:rPr>
                <w:sz w:val="20"/>
                <w:szCs w:val="20"/>
              </w:rPr>
              <w:t xml:space="preserve">     Проводить ежеквартальные корректировки списочного состава посыльных, водителей, задействованных в планах оповещения.</w:t>
            </w:r>
          </w:p>
          <w:p w:rsidR="00020C7E" w:rsidRPr="00392E39" w:rsidRDefault="00020C7E" w:rsidP="00020C7E">
            <w:pPr>
              <w:numPr>
                <w:ilvl w:val="0"/>
                <w:numId w:val="4"/>
              </w:numPr>
              <w:jc w:val="both"/>
              <w:rPr>
                <w:sz w:val="20"/>
                <w:szCs w:val="20"/>
              </w:rPr>
            </w:pPr>
            <w:proofErr w:type="spellStart"/>
            <w:r w:rsidRPr="00392E39">
              <w:rPr>
                <w:sz w:val="20"/>
                <w:szCs w:val="20"/>
              </w:rPr>
              <w:t>Электросирены</w:t>
            </w:r>
            <w:proofErr w:type="spellEnd"/>
            <w:r w:rsidRPr="00392E39">
              <w:rPr>
                <w:sz w:val="20"/>
                <w:szCs w:val="20"/>
              </w:rPr>
              <w:t>, установленные на территории муниципального образования, закрепить  за конкретными лицами с целью их сохранности и своевременного технического обслуживания.</w:t>
            </w:r>
          </w:p>
          <w:p w:rsidR="00020C7E" w:rsidRPr="00392E39" w:rsidRDefault="00020C7E" w:rsidP="00020C7E">
            <w:pPr>
              <w:numPr>
                <w:ilvl w:val="0"/>
                <w:numId w:val="4"/>
              </w:numPr>
              <w:jc w:val="both"/>
              <w:rPr>
                <w:sz w:val="20"/>
                <w:szCs w:val="20"/>
              </w:rPr>
            </w:pPr>
            <w:r w:rsidRPr="00392E39">
              <w:rPr>
                <w:sz w:val="20"/>
                <w:szCs w:val="20"/>
              </w:rPr>
              <w:t>Руководителям ОЭ в целях своевременного оповещения своих сотрудников рекомендовать разработать схемы и инструкции по оповещению сотрудников на отделениях, фермах, цехах и т.д. В диспетчерских пунктах установить схемы размещения объектов организации и земельных угодий.</w:t>
            </w:r>
          </w:p>
          <w:p w:rsidR="00020C7E" w:rsidRPr="00392E39" w:rsidRDefault="00020C7E" w:rsidP="00020C7E">
            <w:pPr>
              <w:numPr>
                <w:ilvl w:val="0"/>
                <w:numId w:val="4"/>
              </w:numPr>
              <w:jc w:val="both"/>
              <w:rPr>
                <w:sz w:val="20"/>
                <w:szCs w:val="20"/>
              </w:rPr>
            </w:pPr>
            <w:r w:rsidRPr="00392E39">
              <w:rPr>
                <w:sz w:val="20"/>
                <w:szCs w:val="20"/>
              </w:rPr>
              <w:t>Специалисту по делам ГО и ЧС:</w:t>
            </w:r>
          </w:p>
          <w:p w:rsidR="00020C7E" w:rsidRPr="00392E39" w:rsidRDefault="00020C7E" w:rsidP="00020C7E">
            <w:pPr>
              <w:jc w:val="both"/>
              <w:rPr>
                <w:sz w:val="20"/>
                <w:szCs w:val="20"/>
              </w:rPr>
            </w:pPr>
            <w:r w:rsidRPr="00392E39">
              <w:rPr>
                <w:sz w:val="20"/>
                <w:szCs w:val="20"/>
              </w:rPr>
              <w:t xml:space="preserve">     - Организовать проверку всех объектов на наличие и исправность </w:t>
            </w:r>
            <w:proofErr w:type="spellStart"/>
            <w:r w:rsidRPr="00392E39">
              <w:rPr>
                <w:sz w:val="20"/>
                <w:szCs w:val="20"/>
              </w:rPr>
              <w:t>электросирен</w:t>
            </w:r>
            <w:proofErr w:type="spellEnd"/>
            <w:r w:rsidRPr="00392E39">
              <w:rPr>
                <w:sz w:val="20"/>
                <w:szCs w:val="20"/>
              </w:rPr>
              <w:t xml:space="preserve"> с последующим составлением актов:</w:t>
            </w:r>
          </w:p>
          <w:p w:rsidR="00020C7E" w:rsidRPr="00392E39" w:rsidRDefault="00020C7E" w:rsidP="00020C7E">
            <w:pPr>
              <w:jc w:val="both"/>
              <w:rPr>
                <w:sz w:val="20"/>
                <w:szCs w:val="20"/>
              </w:rPr>
            </w:pPr>
            <w:r w:rsidRPr="00392E39">
              <w:rPr>
                <w:sz w:val="20"/>
                <w:szCs w:val="20"/>
              </w:rPr>
              <w:t xml:space="preserve">    -Ежеквартально проводить проверку утвержденных списков телефонов руководящего состава и диспетчерских служб, при необходимости вносить в них соответствующие изменения.</w:t>
            </w:r>
          </w:p>
          <w:p w:rsidR="00020C7E" w:rsidRPr="00392E39" w:rsidRDefault="00020C7E" w:rsidP="00020C7E">
            <w:pPr>
              <w:jc w:val="both"/>
              <w:rPr>
                <w:sz w:val="20"/>
                <w:szCs w:val="20"/>
              </w:rPr>
            </w:pPr>
            <w:r w:rsidRPr="00392E39">
              <w:rPr>
                <w:sz w:val="20"/>
                <w:szCs w:val="20"/>
              </w:rPr>
              <w:t xml:space="preserve">     - Ежемесячно проводить проверку наличия и целостности пакетов с паролями и отзывами на местный запуск сигнала «Объявлен сбор» и «Внимание всем».</w:t>
            </w:r>
          </w:p>
          <w:p w:rsidR="002B7D3A" w:rsidRPr="004D3C95" w:rsidRDefault="00020C7E" w:rsidP="00020C7E">
            <w:pPr>
              <w:jc w:val="both"/>
              <w:rPr>
                <w:b/>
                <w:sz w:val="20"/>
                <w:szCs w:val="20"/>
              </w:rPr>
            </w:pPr>
            <w:r w:rsidRPr="00392E39">
              <w:rPr>
                <w:sz w:val="20"/>
                <w:szCs w:val="20"/>
              </w:rPr>
              <w:t xml:space="preserve">     - При проведении комплексных тренировок организовать в соответствии с законодательством, привлечение всех </w:t>
            </w:r>
          </w:p>
        </w:tc>
      </w:tr>
    </w:tbl>
    <w:p w:rsidR="002B7D3A" w:rsidRDefault="002B7D3A" w:rsidP="002B7D3A">
      <w:pPr>
        <w:pStyle w:val="a4"/>
        <w:jc w:val="both"/>
        <w:rPr>
          <w:rFonts w:ascii="Times New Roman" w:hAnsi="Times New Roman" w:cs="Times New Roman"/>
        </w:rPr>
      </w:pPr>
    </w:p>
    <w:tbl>
      <w:tblPr>
        <w:tblStyle w:val="a3"/>
        <w:tblW w:w="11058" w:type="dxa"/>
        <w:tblInd w:w="-318" w:type="dxa"/>
        <w:tblLook w:val="04A0" w:firstRow="1" w:lastRow="0" w:firstColumn="1" w:lastColumn="0" w:noHBand="0" w:noVBand="1"/>
      </w:tblPr>
      <w:tblGrid>
        <w:gridCol w:w="11058"/>
      </w:tblGrid>
      <w:tr w:rsidR="002B7D3A" w:rsidRPr="004D3C95" w:rsidTr="000A0226">
        <w:tc>
          <w:tcPr>
            <w:tcW w:w="11058" w:type="dxa"/>
          </w:tcPr>
          <w:p w:rsidR="00020C7E" w:rsidRDefault="00020C7E" w:rsidP="00020C7E">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4</w:t>
            </w:r>
          </w:p>
          <w:p w:rsidR="00020C7E" w:rsidRPr="00392E39" w:rsidRDefault="00020C7E" w:rsidP="00020C7E">
            <w:pPr>
              <w:jc w:val="both"/>
              <w:rPr>
                <w:sz w:val="20"/>
                <w:szCs w:val="20"/>
              </w:rPr>
            </w:pPr>
            <w:r w:rsidRPr="00392E39">
              <w:rPr>
                <w:sz w:val="20"/>
                <w:szCs w:val="20"/>
              </w:rPr>
              <w:t>радиотрансляционных узлов проводного радиовещания, находящихся на территории поселения для передачи текстов с информацией о порядке действий населения в ЧС.</w:t>
            </w:r>
          </w:p>
          <w:p w:rsidR="00020C7E" w:rsidRPr="00392E39" w:rsidRDefault="00020C7E" w:rsidP="00020C7E">
            <w:pPr>
              <w:jc w:val="both"/>
              <w:rPr>
                <w:sz w:val="20"/>
                <w:szCs w:val="20"/>
              </w:rPr>
            </w:pPr>
            <w:r w:rsidRPr="00392E39">
              <w:rPr>
                <w:sz w:val="20"/>
                <w:szCs w:val="20"/>
              </w:rPr>
              <w:t xml:space="preserve">     11.Финансирование мероприятий по поддержанию в готовности совершенствованию систем оповещения и информировании населения производить: на муниципальном уровн</w:t>
            </w:r>
            <w:proofErr w:type="gramStart"/>
            <w:r w:rsidRPr="00392E39">
              <w:rPr>
                <w:sz w:val="20"/>
                <w:szCs w:val="20"/>
              </w:rPr>
              <w:t>е-</w:t>
            </w:r>
            <w:proofErr w:type="gramEnd"/>
            <w:r w:rsidRPr="00392E39">
              <w:rPr>
                <w:sz w:val="20"/>
                <w:szCs w:val="20"/>
              </w:rPr>
              <w:t xml:space="preserve"> за счет средств бюджета </w:t>
            </w:r>
            <w:proofErr w:type="spellStart"/>
            <w:r w:rsidRPr="00392E39">
              <w:rPr>
                <w:sz w:val="20"/>
                <w:szCs w:val="20"/>
              </w:rPr>
              <w:t>Завьяловского</w:t>
            </w:r>
            <w:proofErr w:type="spellEnd"/>
            <w:r w:rsidRPr="00392E39">
              <w:rPr>
                <w:sz w:val="20"/>
                <w:szCs w:val="20"/>
              </w:rPr>
              <w:t xml:space="preserve"> сельского поселения, выдаваемого для обеспечения мероприятий оповещения и информирования населения, но не ниже норм, установленных действующим законодательством.</w:t>
            </w:r>
          </w:p>
          <w:p w:rsidR="00020C7E" w:rsidRPr="00392E39" w:rsidRDefault="00020C7E" w:rsidP="00020C7E">
            <w:pPr>
              <w:jc w:val="both"/>
              <w:rPr>
                <w:sz w:val="20"/>
                <w:szCs w:val="20"/>
              </w:rPr>
            </w:pPr>
            <w:r w:rsidRPr="00392E39">
              <w:rPr>
                <w:sz w:val="20"/>
                <w:szCs w:val="20"/>
              </w:rPr>
              <w:t xml:space="preserve">      На общем уровн</w:t>
            </w:r>
            <w:proofErr w:type="gramStart"/>
            <w:r w:rsidRPr="00392E39">
              <w:rPr>
                <w:sz w:val="20"/>
                <w:szCs w:val="20"/>
              </w:rPr>
              <w:t>е-</w:t>
            </w:r>
            <w:proofErr w:type="gramEnd"/>
            <w:r w:rsidRPr="00392E39">
              <w:rPr>
                <w:sz w:val="20"/>
                <w:szCs w:val="20"/>
              </w:rPr>
              <w:t xml:space="preserve"> за счет собственных финансовых средств организаций, учреждений и предприятий.</w:t>
            </w:r>
          </w:p>
          <w:p w:rsidR="002B7D3A" w:rsidRPr="00DF71F5" w:rsidRDefault="008053D3" w:rsidP="000A0226">
            <w:pPr>
              <w:pStyle w:val="a4"/>
              <w:jc w:val="both"/>
              <w:rPr>
                <w:rFonts w:ascii="Times New Roman" w:hAnsi="Times New Roman" w:cs="Times New Roman"/>
                <w:sz w:val="20"/>
                <w:szCs w:val="20"/>
              </w:rPr>
            </w:pPr>
            <w:r>
              <w:rPr>
                <w:rFonts w:ascii="Times New Roman" w:hAnsi="Times New Roman" w:cs="Times New Roman"/>
                <w:sz w:val="20"/>
                <w:szCs w:val="20"/>
              </w:rPr>
              <w:t>------------------------------------------------------------------------------------------------------------------------------------------------------------------</w:t>
            </w:r>
          </w:p>
          <w:p w:rsidR="008053D3" w:rsidRPr="00392E39" w:rsidRDefault="008053D3" w:rsidP="008053D3">
            <w:pPr>
              <w:jc w:val="right"/>
              <w:rPr>
                <w:sz w:val="18"/>
                <w:szCs w:val="18"/>
              </w:rPr>
            </w:pPr>
            <w:r w:rsidRPr="00392E39">
              <w:rPr>
                <w:sz w:val="18"/>
                <w:szCs w:val="18"/>
              </w:rPr>
              <w:t>Приложение № 2</w:t>
            </w:r>
          </w:p>
          <w:p w:rsidR="008053D3" w:rsidRPr="00392E39" w:rsidRDefault="008053D3" w:rsidP="008053D3">
            <w:pPr>
              <w:jc w:val="right"/>
              <w:rPr>
                <w:sz w:val="18"/>
                <w:szCs w:val="18"/>
              </w:rPr>
            </w:pPr>
            <w:r w:rsidRPr="00392E39">
              <w:rPr>
                <w:sz w:val="18"/>
                <w:szCs w:val="18"/>
              </w:rPr>
              <w:t>к постановлению администрации</w:t>
            </w:r>
          </w:p>
          <w:p w:rsidR="008053D3" w:rsidRPr="00392E39" w:rsidRDefault="008053D3" w:rsidP="008053D3">
            <w:pPr>
              <w:jc w:val="right"/>
              <w:rPr>
                <w:sz w:val="18"/>
                <w:szCs w:val="18"/>
              </w:rPr>
            </w:pPr>
            <w:proofErr w:type="spellStart"/>
            <w:r w:rsidRPr="00392E39">
              <w:rPr>
                <w:sz w:val="18"/>
                <w:szCs w:val="18"/>
              </w:rPr>
              <w:t>Завьяловского</w:t>
            </w:r>
            <w:proofErr w:type="spellEnd"/>
            <w:r w:rsidRPr="00392E39">
              <w:rPr>
                <w:sz w:val="18"/>
                <w:szCs w:val="18"/>
              </w:rPr>
              <w:t xml:space="preserve"> сельсовета </w:t>
            </w:r>
            <w:proofErr w:type="spellStart"/>
            <w:r w:rsidRPr="00392E39">
              <w:rPr>
                <w:sz w:val="18"/>
                <w:szCs w:val="18"/>
              </w:rPr>
              <w:t>Тогучинского</w:t>
            </w:r>
            <w:proofErr w:type="spellEnd"/>
            <w:r w:rsidRPr="00392E39">
              <w:rPr>
                <w:sz w:val="18"/>
                <w:szCs w:val="18"/>
              </w:rPr>
              <w:t xml:space="preserve"> района </w:t>
            </w:r>
          </w:p>
          <w:p w:rsidR="008053D3" w:rsidRPr="00392E39" w:rsidRDefault="008053D3" w:rsidP="008053D3">
            <w:pPr>
              <w:jc w:val="right"/>
              <w:rPr>
                <w:sz w:val="18"/>
                <w:szCs w:val="18"/>
              </w:rPr>
            </w:pPr>
            <w:r w:rsidRPr="00392E39">
              <w:rPr>
                <w:sz w:val="18"/>
                <w:szCs w:val="18"/>
              </w:rPr>
              <w:t xml:space="preserve">Новосибирской области от 25.08.2014г № 121                                                               </w:t>
            </w:r>
          </w:p>
          <w:p w:rsidR="008053D3" w:rsidRPr="00392E39" w:rsidRDefault="008053D3" w:rsidP="008053D3">
            <w:pPr>
              <w:pStyle w:val="ConsNonformat"/>
              <w:widowControl/>
              <w:ind w:right="0" w:firstLine="720"/>
              <w:rPr>
                <w:rFonts w:ascii="Times New Roman" w:hAnsi="Times New Roman" w:cs="Times New Roman"/>
                <w:color w:val="FF0000"/>
                <w:sz w:val="18"/>
                <w:szCs w:val="18"/>
              </w:rPr>
            </w:pPr>
          </w:p>
          <w:p w:rsidR="008053D3" w:rsidRPr="00392E39" w:rsidRDefault="008053D3" w:rsidP="008053D3">
            <w:pPr>
              <w:jc w:val="center"/>
              <w:rPr>
                <w:sz w:val="18"/>
                <w:szCs w:val="18"/>
              </w:rPr>
            </w:pPr>
            <w:r w:rsidRPr="00392E39">
              <w:rPr>
                <w:sz w:val="18"/>
                <w:szCs w:val="18"/>
              </w:rPr>
              <w:t>СПИСОК</w:t>
            </w:r>
          </w:p>
          <w:p w:rsidR="008053D3" w:rsidRPr="00392E39" w:rsidRDefault="008053D3" w:rsidP="008053D3">
            <w:pPr>
              <w:jc w:val="center"/>
              <w:rPr>
                <w:sz w:val="18"/>
                <w:szCs w:val="18"/>
              </w:rPr>
            </w:pPr>
            <w:r w:rsidRPr="00392E39">
              <w:rPr>
                <w:sz w:val="18"/>
                <w:szCs w:val="18"/>
              </w:rPr>
              <w:t>абонентов руководящего состава гражданской обороны и членов комиссии по ЧС.</w:t>
            </w:r>
          </w:p>
          <w:p w:rsidR="008053D3" w:rsidRPr="00392E39" w:rsidRDefault="008053D3" w:rsidP="008053D3">
            <w:pPr>
              <w:jc w:val="center"/>
              <w:rPr>
                <w:sz w:val="18"/>
                <w:szCs w:val="18"/>
              </w:rPr>
            </w:pPr>
          </w:p>
          <w:p w:rsidR="008053D3" w:rsidRPr="00392E39" w:rsidRDefault="008053D3" w:rsidP="008053D3">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836"/>
              <w:gridCol w:w="2114"/>
              <w:gridCol w:w="1716"/>
              <w:gridCol w:w="1558"/>
              <w:gridCol w:w="1380"/>
            </w:tblGrid>
            <w:tr w:rsidR="008053D3" w:rsidRPr="00392E39" w:rsidTr="0096484A">
              <w:tc>
                <w:tcPr>
                  <w:tcW w:w="533" w:type="dxa"/>
                </w:tcPr>
                <w:p w:rsidR="008053D3" w:rsidRPr="00392E39" w:rsidRDefault="008053D3" w:rsidP="0096484A">
                  <w:pPr>
                    <w:jc w:val="center"/>
                    <w:rPr>
                      <w:sz w:val="18"/>
                      <w:szCs w:val="18"/>
                    </w:rPr>
                  </w:pPr>
                  <w:r w:rsidRPr="00392E39">
                    <w:rPr>
                      <w:sz w:val="18"/>
                      <w:szCs w:val="18"/>
                    </w:rPr>
                    <w:t>№</w:t>
                  </w:r>
                </w:p>
                <w:p w:rsidR="008053D3" w:rsidRPr="00392E39" w:rsidRDefault="008053D3" w:rsidP="0096484A">
                  <w:pPr>
                    <w:jc w:val="center"/>
                    <w:rPr>
                      <w:sz w:val="18"/>
                      <w:szCs w:val="18"/>
                    </w:rPr>
                  </w:pPr>
                  <w:proofErr w:type="gramStart"/>
                  <w:r w:rsidRPr="00392E39">
                    <w:rPr>
                      <w:sz w:val="18"/>
                      <w:szCs w:val="18"/>
                    </w:rPr>
                    <w:t>п</w:t>
                  </w:r>
                  <w:proofErr w:type="gramEnd"/>
                  <w:r w:rsidRPr="00392E39">
                    <w:rPr>
                      <w:sz w:val="18"/>
                      <w:szCs w:val="18"/>
                    </w:rPr>
                    <w:t>/п</w:t>
                  </w:r>
                </w:p>
              </w:tc>
              <w:tc>
                <w:tcPr>
                  <w:tcW w:w="2836" w:type="dxa"/>
                </w:tcPr>
                <w:p w:rsidR="008053D3" w:rsidRPr="00392E39" w:rsidRDefault="008053D3" w:rsidP="0096484A">
                  <w:pPr>
                    <w:jc w:val="center"/>
                    <w:rPr>
                      <w:sz w:val="18"/>
                      <w:szCs w:val="18"/>
                    </w:rPr>
                  </w:pPr>
                  <w:proofErr w:type="spellStart"/>
                  <w:r w:rsidRPr="00392E39">
                    <w:rPr>
                      <w:sz w:val="18"/>
                      <w:szCs w:val="18"/>
                    </w:rPr>
                    <w:t>Фамилия</w:t>
                  </w:r>
                  <w:proofErr w:type="gramStart"/>
                  <w:r w:rsidRPr="00392E39">
                    <w:rPr>
                      <w:sz w:val="18"/>
                      <w:szCs w:val="18"/>
                    </w:rPr>
                    <w:t>,И</w:t>
                  </w:r>
                  <w:proofErr w:type="gramEnd"/>
                  <w:r w:rsidRPr="00392E39">
                    <w:rPr>
                      <w:sz w:val="18"/>
                      <w:szCs w:val="18"/>
                    </w:rPr>
                    <w:t>мя</w:t>
                  </w:r>
                  <w:proofErr w:type="spellEnd"/>
                  <w:r w:rsidRPr="00392E39">
                    <w:rPr>
                      <w:sz w:val="18"/>
                      <w:szCs w:val="18"/>
                    </w:rPr>
                    <w:t>, Отчество</w:t>
                  </w:r>
                </w:p>
              </w:tc>
              <w:tc>
                <w:tcPr>
                  <w:tcW w:w="2114" w:type="dxa"/>
                </w:tcPr>
                <w:p w:rsidR="008053D3" w:rsidRPr="00392E39" w:rsidRDefault="008053D3" w:rsidP="0096484A">
                  <w:pPr>
                    <w:jc w:val="center"/>
                    <w:rPr>
                      <w:sz w:val="18"/>
                      <w:szCs w:val="18"/>
                    </w:rPr>
                  </w:pPr>
                  <w:r w:rsidRPr="00392E39">
                    <w:rPr>
                      <w:sz w:val="18"/>
                      <w:szCs w:val="18"/>
                    </w:rPr>
                    <w:t>Наименование должности</w:t>
                  </w:r>
                </w:p>
              </w:tc>
              <w:tc>
                <w:tcPr>
                  <w:tcW w:w="1716" w:type="dxa"/>
                </w:tcPr>
                <w:p w:rsidR="008053D3" w:rsidRPr="00392E39" w:rsidRDefault="008053D3" w:rsidP="0096484A">
                  <w:pPr>
                    <w:jc w:val="center"/>
                    <w:rPr>
                      <w:sz w:val="18"/>
                      <w:szCs w:val="18"/>
                    </w:rPr>
                  </w:pPr>
                  <w:r w:rsidRPr="00392E39">
                    <w:rPr>
                      <w:sz w:val="18"/>
                      <w:szCs w:val="18"/>
                    </w:rPr>
                    <w:t>Обязанности по ГО и ЧС</w:t>
                  </w:r>
                </w:p>
              </w:tc>
              <w:tc>
                <w:tcPr>
                  <w:tcW w:w="1558" w:type="dxa"/>
                </w:tcPr>
                <w:p w:rsidR="008053D3" w:rsidRPr="00392E39" w:rsidRDefault="008053D3" w:rsidP="0096484A">
                  <w:pPr>
                    <w:jc w:val="center"/>
                    <w:rPr>
                      <w:sz w:val="18"/>
                      <w:szCs w:val="18"/>
                    </w:rPr>
                  </w:pPr>
                  <w:proofErr w:type="spellStart"/>
                  <w:r w:rsidRPr="00392E39">
                    <w:rPr>
                      <w:sz w:val="18"/>
                      <w:szCs w:val="18"/>
                    </w:rPr>
                    <w:t>тел</w:t>
                  </w:r>
                  <w:proofErr w:type="gramStart"/>
                  <w:r w:rsidRPr="00392E39">
                    <w:rPr>
                      <w:sz w:val="18"/>
                      <w:szCs w:val="18"/>
                    </w:rPr>
                    <w:t>.р</w:t>
                  </w:r>
                  <w:proofErr w:type="gramEnd"/>
                  <w:r w:rsidRPr="00392E39">
                    <w:rPr>
                      <w:sz w:val="18"/>
                      <w:szCs w:val="18"/>
                    </w:rPr>
                    <w:t>абочий</w:t>
                  </w:r>
                  <w:proofErr w:type="spellEnd"/>
                </w:p>
                <w:p w:rsidR="008053D3" w:rsidRPr="00392E39" w:rsidRDefault="008053D3" w:rsidP="0096484A">
                  <w:pPr>
                    <w:jc w:val="center"/>
                    <w:rPr>
                      <w:sz w:val="18"/>
                      <w:szCs w:val="18"/>
                    </w:rPr>
                  </w:pPr>
                  <w:r w:rsidRPr="00392E39">
                    <w:rPr>
                      <w:sz w:val="18"/>
                      <w:szCs w:val="18"/>
                    </w:rPr>
                    <w:t>мобильный</w:t>
                  </w:r>
                </w:p>
              </w:tc>
              <w:tc>
                <w:tcPr>
                  <w:tcW w:w="1380" w:type="dxa"/>
                </w:tcPr>
                <w:p w:rsidR="008053D3" w:rsidRPr="00392E39" w:rsidRDefault="008053D3" w:rsidP="0096484A">
                  <w:pPr>
                    <w:jc w:val="center"/>
                    <w:rPr>
                      <w:sz w:val="18"/>
                      <w:szCs w:val="18"/>
                    </w:rPr>
                  </w:pPr>
                  <w:r w:rsidRPr="00392E39">
                    <w:rPr>
                      <w:sz w:val="18"/>
                      <w:szCs w:val="18"/>
                    </w:rPr>
                    <w:t>домашний</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1</w:t>
                  </w:r>
                </w:p>
              </w:tc>
              <w:tc>
                <w:tcPr>
                  <w:tcW w:w="2836" w:type="dxa"/>
                </w:tcPr>
                <w:p w:rsidR="008053D3" w:rsidRPr="00392E39" w:rsidRDefault="008053D3" w:rsidP="0096484A">
                  <w:pPr>
                    <w:jc w:val="center"/>
                    <w:rPr>
                      <w:sz w:val="18"/>
                      <w:szCs w:val="18"/>
                    </w:rPr>
                  </w:pPr>
                  <w:proofErr w:type="spellStart"/>
                  <w:r w:rsidRPr="00392E39">
                    <w:rPr>
                      <w:sz w:val="18"/>
                      <w:szCs w:val="18"/>
                    </w:rPr>
                    <w:t>Шарыкалов</w:t>
                  </w:r>
                  <w:proofErr w:type="spellEnd"/>
                  <w:r w:rsidRPr="00392E39">
                    <w:rPr>
                      <w:sz w:val="18"/>
                      <w:szCs w:val="18"/>
                    </w:rPr>
                    <w:t xml:space="preserve"> Валерий</w:t>
                  </w:r>
                </w:p>
                <w:p w:rsidR="008053D3" w:rsidRPr="00392E39" w:rsidRDefault="008053D3" w:rsidP="0096484A">
                  <w:pPr>
                    <w:jc w:val="center"/>
                    <w:rPr>
                      <w:sz w:val="18"/>
                      <w:szCs w:val="18"/>
                    </w:rPr>
                  </w:pPr>
                  <w:r w:rsidRPr="00392E39">
                    <w:rPr>
                      <w:sz w:val="18"/>
                      <w:szCs w:val="18"/>
                    </w:rPr>
                    <w:t>Викторович</w:t>
                  </w:r>
                </w:p>
              </w:tc>
              <w:tc>
                <w:tcPr>
                  <w:tcW w:w="2114" w:type="dxa"/>
                </w:tcPr>
                <w:p w:rsidR="008053D3" w:rsidRPr="00392E39" w:rsidRDefault="008053D3" w:rsidP="0096484A">
                  <w:pPr>
                    <w:jc w:val="center"/>
                    <w:rPr>
                      <w:sz w:val="18"/>
                      <w:szCs w:val="18"/>
                    </w:rPr>
                  </w:pPr>
                  <w:r w:rsidRPr="00392E39">
                    <w:rPr>
                      <w:sz w:val="18"/>
                      <w:szCs w:val="18"/>
                    </w:rPr>
                    <w:t>Глава сельского поселения</w:t>
                  </w:r>
                </w:p>
              </w:tc>
              <w:tc>
                <w:tcPr>
                  <w:tcW w:w="1716" w:type="dxa"/>
                </w:tcPr>
                <w:p w:rsidR="008053D3" w:rsidRPr="00392E39" w:rsidRDefault="008053D3" w:rsidP="0096484A">
                  <w:pPr>
                    <w:jc w:val="center"/>
                    <w:rPr>
                      <w:sz w:val="18"/>
                      <w:szCs w:val="18"/>
                    </w:rPr>
                  </w:pPr>
                  <w:r w:rsidRPr="00392E39">
                    <w:rPr>
                      <w:sz w:val="18"/>
                      <w:szCs w:val="18"/>
                    </w:rPr>
                    <w:t>Председатель КЧС</w:t>
                  </w:r>
                </w:p>
              </w:tc>
              <w:tc>
                <w:tcPr>
                  <w:tcW w:w="1558" w:type="dxa"/>
                </w:tcPr>
                <w:p w:rsidR="008053D3" w:rsidRPr="00392E39" w:rsidRDefault="008053D3" w:rsidP="0096484A">
                  <w:pPr>
                    <w:jc w:val="center"/>
                    <w:rPr>
                      <w:sz w:val="18"/>
                      <w:szCs w:val="18"/>
                    </w:rPr>
                  </w:pPr>
                  <w:r w:rsidRPr="00392E39">
                    <w:rPr>
                      <w:sz w:val="18"/>
                      <w:szCs w:val="18"/>
                    </w:rPr>
                    <w:t>25-524</w:t>
                  </w:r>
                </w:p>
                <w:p w:rsidR="008053D3" w:rsidRPr="00392E39" w:rsidRDefault="008053D3" w:rsidP="0096484A">
                  <w:pPr>
                    <w:jc w:val="center"/>
                    <w:rPr>
                      <w:sz w:val="18"/>
                      <w:szCs w:val="18"/>
                    </w:rPr>
                  </w:pPr>
                  <w:r w:rsidRPr="00392E39">
                    <w:rPr>
                      <w:sz w:val="18"/>
                      <w:szCs w:val="18"/>
                    </w:rPr>
                    <w:t>89231235108</w:t>
                  </w:r>
                </w:p>
              </w:tc>
              <w:tc>
                <w:tcPr>
                  <w:tcW w:w="1380" w:type="dxa"/>
                </w:tcPr>
                <w:p w:rsidR="008053D3" w:rsidRPr="00392E39" w:rsidRDefault="008053D3" w:rsidP="0096484A">
                  <w:pPr>
                    <w:jc w:val="center"/>
                    <w:rPr>
                      <w:sz w:val="18"/>
                      <w:szCs w:val="18"/>
                    </w:rPr>
                  </w:pPr>
                  <w:r w:rsidRPr="00392E39">
                    <w:rPr>
                      <w:sz w:val="18"/>
                      <w:szCs w:val="18"/>
                    </w:rPr>
                    <w:t>25-407</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2</w:t>
                  </w:r>
                </w:p>
              </w:tc>
              <w:tc>
                <w:tcPr>
                  <w:tcW w:w="2836" w:type="dxa"/>
                </w:tcPr>
                <w:p w:rsidR="008053D3" w:rsidRPr="00392E39" w:rsidRDefault="008053D3" w:rsidP="0096484A">
                  <w:pPr>
                    <w:jc w:val="center"/>
                    <w:rPr>
                      <w:sz w:val="18"/>
                      <w:szCs w:val="18"/>
                    </w:rPr>
                  </w:pPr>
                  <w:r w:rsidRPr="00392E39">
                    <w:rPr>
                      <w:sz w:val="18"/>
                      <w:szCs w:val="18"/>
                    </w:rPr>
                    <w:t>Васильева Надежда</w:t>
                  </w:r>
                </w:p>
                <w:p w:rsidR="008053D3" w:rsidRPr="00392E39" w:rsidRDefault="008053D3" w:rsidP="0096484A">
                  <w:pPr>
                    <w:jc w:val="center"/>
                    <w:rPr>
                      <w:sz w:val="18"/>
                      <w:szCs w:val="18"/>
                    </w:rPr>
                  </w:pPr>
                  <w:r w:rsidRPr="00392E39">
                    <w:rPr>
                      <w:sz w:val="18"/>
                      <w:szCs w:val="18"/>
                    </w:rPr>
                    <w:t>Ивановна</w:t>
                  </w:r>
                </w:p>
              </w:tc>
              <w:tc>
                <w:tcPr>
                  <w:tcW w:w="2114" w:type="dxa"/>
                </w:tcPr>
                <w:p w:rsidR="008053D3" w:rsidRPr="00392E39" w:rsidRDefault="008053D3" w:rsidP="0096484A">
                  <w:pPr>
                    <w:jc w:val="center"/>
                    <w:rPr>
                      <w:sz w:val="18"/>
                      <w:szCs w:val="18"/>
                    </w:rPr>
                  </w:pPr>
                  <w:r w:rsidRPr="00392E39">
                    <w:rPr>
                      <w:sz w:val="18"/>
                      <w:szCs w:val="18"/>
                    </w:rPr>
                    <w:t>Заместитель гл.</w:t>
                  </w:r>
                </w:p>
                <w:p w:rsidR="008053D3" w:rsidRPr="00392E39" w:rsidRDefault="008053D3" w:rsidP="0096484A">
                  <w:pPr>
                    <w:jc w:val="center"/>
                    <w:rPr>
                      <w:sz w:val="18"/>
                      <w:szCs w:val="18"/>
                    </w:rPr>
                  </w:pPr>
                  <w:r w:rsidRPr="00392E39">
                    <w:rPr>
                      <w:sz w:val="18"/>
                      <w:szCs w:val="18"/>
                    </w:rPr>
                    <w:t>администрации с/</w:t>
                  </w:r>
                  <w:proofErr w:type="gramStart"/>
                  <w:r w:rsidRPr="00392E39">
                    <w:rPr>
                      <w:sz w:val="18"/>
                      <w:szCs w:val="18"/>
                    </w:rPr>
                    <w:t>п</w:t>
                  </w:r>
                  <w:proofErr w:type="gramEnd"/>
                </w:p>
              </w:tc>
              <w:tc>
                <w:tcPr>
                  <w:tcW w:w="1716" w:type="dxa"/>
                </w:tcPr>
                <w:p w:rsidR="008053D3" w:rsidRPr="00392E39" w:rsidRDefault="008053D3" w:rsidP="0096484A">
                  <w:pPr>
                    <w:jc w:val="center"/>
                    <w:rPr>
                      <w:sz w:val="18"/>
                      <w:szCs w:val="18"/>
                    </w:rPr>
                  </w:pPr>
                  <w:proofErr w:type="spellStart"/>
                  <w:r w:rsidRPr="00392E39">
                    <w:rPr>
                      <w:sz w:val="18"/>
                      <w:szCs w:val="18"/>
                    </w:rPr>
                    <w:t>Зам</w:t>
                  </w:r>
                  <w:proofErr w:type="gramStart"/>
                  <w:r w:rsidRPr="00392E39">
                    <w:rPr>
                      <w:sz w:val="18"/>
                      <w:szCs w:val="18"/>
                    </w:rPr>
                    <w:t>.п</w:t>
                  </w:r>
                  <w:proofErr w:type="gramEnd"/>
                  <w:r w:rsidRPr="00392E39">
                    <w:rPr>
                      <w:sz w:val="18"/>
                      <w:szCs w:val="18"/>
                    </w:rPr>
                    <w:t>редседателя</w:t>
                  </w:r>
                  <w:proofErr w:type="spellEnd"/>
                  <w:r w:rsidRPr="00392E39">
                    <w:rPr>
                      <w:sz w:val="18"/>
                      <w:szCs w:val="18"/>
                    </w:rPr>
                    <w:t xml:space="preserve"> КЧС</w:t>
                  </w:r>
                </w:p>
              </w:tc>
              <w:tc>
                <w:tcPr>
                  <w:tcW w:w="1558" w:type="dxa"/>
                </w:tcPr>
                <w:p w:rsidR="008053D3" w:rsidRPr="00392E39" w:rsidRDefault="008053D3" w:rsidP="0096484A">
                  <w:pPr>
                    <w:jc w:val="center"/>
                    <w:rPr>
                      <w:sz w:val="18"/>
                      <w:szCs w:val="18"/>
                    </w:rPr>
                  </w:pPr>
                  <w:r w:rsidRPr="00392E39">
                    <w:rPr>
                      <w:sz w:val="18"/>
                      <w:szCs w:val="18"/>
                    </w:rPr>
                    <w:t>25-524</w:t>
                  </w:r>
                </w:p>
                <w:p w:rsidR="008053D3" w:rsidRPr="00392E39" w:rsidRDefault="008053D3" w:rsidP="0096484A">
                  <w:pPr>
                    <w:jc w:val="center"/>
                    <w:rPr>
                      <w:sz w:val="18"/>
                      <w:szCs w:val="18"/>
                    </w:rPr>
                  </w:pPr>
                  <w:r w:rsidRPr="00392E39">
                    <w:rPr>
                      <w:sz w:val="18"/>
                      <w:szCs w:val="18"/>
                    </w:rPr>
                    <w:t>89134596337</w:t>
                  </w:r>
                </w:p>
              </w:tc>
              <w:tc>
                <w:tcPr>
                  <w:tcW w:w="1380" w:type="dxa"/>
                </w:tcPr>
                <w:p w:rsidR="008053D3" w:rsidRPr="00392E39" w:rsidRDefault="008053D3" w:rsidP="0096484A">
                  <w:pPr>
                    <w:jc w:val="center"/>
                    <w:rPr>
                      <w:sz w:val="18"/>
                      <w:szCs w:val="18"/>
                    </w:rPr>
                  </w:pPr>
                  <w:r w:rsidRPr="00392E39">
                    <w:rPr>
                      <w:sz w:val="18"/>
                      <w:szCs w:val="18"/>
                    </w:rPr>
                    <w:t>25-459</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3</w:t>
                  </w:r>
                </w:p>
              </w:tc>
              <w:tc>
                <w:tcPr>
                  <w:tcW w:w="2836" w:type="dxa"/>
                </w:tcPr>
                <w:p w:rsidR="008053D3" w:rsidRPr="00392E39" w:rsidRDefault="008053D3" w:rsidP="0096484A">
                  <w:pPr>
                    <w:jc w:val="center"/>
                    <w:rPr>
                      <w:sz w:val="18"/>
                      <w:szCs w:val="18"/>
                    </w:rPr>
                  </w:pPr>
                  <w:r w:rsidRPr="00392E39">
                    <w:rPr>
                      <w:sz w:val="18"/>
                      <w:szCs w:val="18"/>
                    </w:rPr>
                    <w:t xml:space="preserve">Макиенко Нина </w:t>
                  </w:r>
                </w:p>
                <w:p w:rsidR="008053D3" w:rsidRPr="00392E39" w:rsidRDefault="008053D3" w:rsidP="0096484A">
                  <w:pPr>
                    <w:jc w:val="center"/>
                    <w:rPr>
                      <w:sz w:val="18"/>
                      <w:szCs w:val="18"/>
                    </w:rPr>
                  </w:pPr>
                  <w:r w:rsidRPr="00392E39">
                    <w:rPr>
                      <w:sz w:val="18"/>
                      <w:szCs w:val="18"/>
                    </w:rPr>
                    <w:t>Анатольевна</w:t>
                  </w:r>
                </w:p>
              </w:tc>
              <w:tc>
                <w:tcPr>
                  <w:tcW w:w="2114" w:type="dxa"/>
                </w:tcPr>
                <w:p w:rsidR="008053D3" w:rsidRPr="00392E39" w:rsidRDefault="008053D3" w:rsidP="0096484A">
                  <w:pPr>
                    <w:jc w:val="center"/>
                    <w:rPr>
                      <w:sz w:val="18"/>
                      <w:szCs w:val="18"/>
                    </w:rPr>
                  </w:pPr>
                  <w:r w:rsidRPr="00392E39">
                    <w:rPr>
                      <w:sz w:val="18"/>
                      <w:szCs w:val="18"/>
                    </w:rPr>
                    <w:t>Специалист</w:t>
                  </w:r>
                </w:p>
              </w:tc>
              <w:tc>
                <w:tcPr>
                  <w:tcW w:w="1716" w:type="dxa"/>
                </w:tcPr>
                <w:p w:rsidR="008053D3" w:rsidRPr="00392E39" w:rsidRDefault="008053D3" w:rsidP="0096484A">
                  <w:pPr>
                    <w:rPr>
                      <w:sz w:val="18"/>
                      <w:szCs w:val="18"/>
                    </w:rPr>
                  </w:pPr>
                  <w:r w:rsidRPr="00392E39">
                    <w:rPr>
                      <w:sz w:val="18"/>
                      <w:szCs w:val="18"/>
                    </w:rPr>
                    <w:t xml:space="preserve">     посыльный</w:t>
                  </w:r>
                </w:p>
              </w:tc>
              <w:tc>
                <w:tcPr>
                  <w:tcW w:w="1558" w:type="dxa"/>
                </w:tcPr>
                <w:p w:rsidR="008053D3" w:rsidRPr="00392E39" w:rsidRDefault="008053D3" w:rsidP="0096484A">
                  <w:pPr>
                    <w:jc w:val="center"/>
                    <w:rPr>
                      <w:sz w:val="18"/>
                      <w:szCs w:val="18"/>
                    </w:rPr>
                  </w:pPr>
                  <w:r w:rsidRPr="00392E39">
                    <w:rPr>
                      <w:sz w:val="18"/>
                      <w:szCs w:val="18"/>
                    </w:rPr>
                    <w:t>25-442</w:t>
                  </w:r>
                </w:p>
                <w:p w:rsidR="008053D3" w:rsidRPr="00392E39" w:rsidRDefault="008053D3" w:rsidP="0096484A">
                  <w:pPr>
                    <w:jc w:val="center"/>
                    <w:rPr>
                      <w:sz w:val="18"/>
                      <w:szCs w:val="18"/>
                    </w:rPr>
                  </w:pPr>
                  <w:r w:rsidRPr="00392E39">
                    <w:rPr>
                      <w:sz w:val="18"/>
                      <w:szCs w:val="18"/>
                    </w:rPr>
                    <w:t>89628316433</w:t>
                  </w:r>
                </w:p>
              </w:tc>
              <w:tc>
                <w:tcPr>
                  <w:tcW w:w="1380" w:type="dxa"/>
                </w:tcPr>
                <w:p w:rsidR="008053D3" w:rsidRPr="00392E39" w:rsidRDefault="008053D3" w:rsidP="0096484A">
                  <w:pPr>
                    <w:jc w:val="center"/>
                    <w:rPr>
                      <w:sz w:val="18"/>
                      <w:szCs w:val="18"/>
                    </w:rPr>
                  </w:pPr>
                  <w:r w:rsidRPr="00392E39">
                    <w:rPr>
                      <w:sz w:val="18"/>
                      <w:szCs w:val="18"/>
                    </w:rPr>
                    <w:t>25-411</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4</w:t>
                  </w:r>
                </w:p>
              </w:tc>
              <w:tc>
                <w:tcPr>
                  <w:tcW w:w="2836" w:type="dxa"/>
                </w:tcPr>
                <w:p w:rsidR="008053D3" w:rsidRPr="00392E39" w:rsidRDefault="008053D3" w:rsidP="0096484A">
                  <w:pPr>
                    <w:jc w:val="center"/>
                    <w:rPr>
                      <w:sz w:val="18"/>
                      <w:szCs w:val="18"/>
                    </w:rPr>
                  </w:pPr>
                  <w:r w:rsidRPr="00392E39">
                    <w:rPr>
                      <w:sz w:val="18"/>
                      <w:szCs w:val="18"/>
                    </w:rPr>
                    <w:t>Аникина Людмила</w:t>
                  </w:r>
                </w:p>
                <w:p w:rsidR="008053D3" w:rsidRPr="00392E39" w:rsidRDefault="008053D3" w:rsidP="0096484A">
                  <w:pPr>
                    <w:jc w:val="center"/>
                    <w:rPr>
                      <w:sz w:val="18"/>
                      <w:szCs w:val="18"/>
                    </w:rPr>
                  </w:pPr>
                  <w:r w:rsidRPr="00392E39">
                    <w:rPr>
                      <w:sz w:val="18"/>
                      <w:szCs w:val="18"/>
                    </w:rPr>
                    <w:t>Александровна</w:t>
                  </w:r>
                </w:p>
              </w:tc>
              <w:tc>
                <w:tcPr>
                  <w:tcW w:w="2114" w:type="dxa"/>
                </w:tcPr>
                <w:p w:rsidR="008053D3" w:rsidRPr="00392E39" w:rsidRDefault="008053D3" w:rsidP="0096484A">
                  <w:pPr>
                    <w:jc w:val="center"/>
                    <w:rPr>
                      <w:sz w:val="18"/>
                      <w:szCs w:val="18"/>
                    </w:rPr>
                  </w:pPr>
                  <w:r w:rsidRPr="00392E39">
                    <w:rPr>
                      <w:sz w:val="18"/>
                      <w:szCs w:val="18"/>
                    </w:rPr>
                    <w:t>Начальник ВУС</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25-442</w:t>
                  </w:r>
                </w:p>
                <w:p w:rsidR="008053D3" w:rsidRPr="00392E39" w:rsidRDefault="008053D3" w:rsidP="0096484A">
                  <w:pPr>
                    <w:jc w:val="center"/>
                    <w:rPr>
                      <w:sz w:val="18"/>
                      <w:szCs w:val="18"/>
                    </w:rPr>
                  </w:pPr>
                  <w:r w:rsidRPr="00392E39">
                    <w:rPr>
                      <w:sz w:val="18"/>
                      <w:szCs w:val="18"/>
                    </w:rPr>
                    <w:t>89231860311</w:t>
                  </w:r>
                </w:p>
              </w:tc>
              <w:tc>
                <w:tcPr>
                  <w:tcW w:w="1380" w:type="dxa"/>
                </w:tcPr>
                <w:p w:rsidR="008053D3" w:rsidRPr="00392E39" w:rsidRDefault="008053D3" w:rsidP="0096484A">
                  <w:pPr>
                    <w:jc w:val="center"/>
                    <w:rPr>
                      <w:sz w:val="18"/>
                      <w:szCs w:val="18"/>
                    </w:rPr>
                  </w:pPr>
                  <w:r w:rsidRPr="00392E39">
                    <w:rPr>
                      <w:sz w:val="18"/>
                      <w:szCs w:val="18"/>
                    </w:rPr>
                    <w:t>-</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5</w:t>
                  </w:r>
                </w:p>
              </w:tc>
              <w:tc>
                <w:tcPr>
                  <w:tcW w:w="2836" w:type="dxa"/>
                </w:tcPr>
                <w:p w:rsidR="008053D3" w:rsidRPr="00392E39" w:rsidRDefault="008053D3" w:rsidP="0096484A">
                  <w:pPr>
                    <w:jc w:val="center"/>
                    <w:rPr>
                      <w:sz w:val="18"/>
                      <w:szCs w:val="18"/>
                    </w:rPr>
                  </w:pPr>
                  <w:r w:rsidRPr="00392E39">
                    <w:rPr>
                      <w:sz w:val="18"/>
                      <w:szCs w:val="18"/>
                    </w:rPr>
                    <w:t xml:space="preserve">Глухова Нина </w:t>
                  </w:r>
                </w:p>
                <w:p w:rsidR="008053D3" w:rsidRPr="00392E39" w:rsidRDefault="008053D3" w:rsidP="0096484A">
                  <w:pPr>
                    <w:jc w:val="center"/>
                    <w:rPr>
                      <w:sz w:val="18"/>
                      <w:szCs w:val="18"/>
                    </w:rPr>
                  </w:pPr>
                  <w:r w:rsidRPr="00392E39">
                    <w:rPr>
                      <w:sz w:val="18"/>
                      <w:szCs w:val="18"/>
                    </w:rPr>
                    <w:t>Анатольевна</w:t>
                  </w:r>
                </w:p>
              </w:tc>
              <w:tc>
                <w:tcPr>
                  <w:tcW w:w="2114" w:type="dxa"/>
                </w:tcPr>
                <w:p w:rsidR="008053D3" w:rsidRPr="00392E39" w:rsidRDefault="008053D3" w:rsidP="0096484A">
                  <w:pPr>
                    <w:jc w:val="center"/>
                    <w:rPr>
                      <w:sz w:val="18"/>
                      <w:szCs w:val="18"/>
                    </w:rPr>
                  </w:pPr>
                  <w:r w:rsidRPr="00392E39">
                    <w:rPr>
                      <w:sz w:val="18"/>
                      <w:szCs w:val="18"/>
                    </w:rPr>
                    <w:t>специалист</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25-524</w:t>
                  </w:r>
                </w:p>
                <w:p w:rsidR="008053D3" w:rsidRPr="00392E39" w:rsidRDefault="008053D3" w:rsidP="0096484A">
                  <w:pPr>
                    <w:jc w:val="center"/>
                    <w:rPr>
                      <w:sz w:val="18"/>
                      <w:szCs w:val="18"/>
                    </w:rPr>
                  </w:pPr>
                  <w:r w:rsidRPr="00392E39">
                    <w:rPr>
                      <w:sz w:val="18"/>
                      <w:szCs w:val="18"/>
                    </w:rPr>
                    <w:t>89134859955</w:t>
                  </w:r>
                </w:p>
              </w:tc>
              <w:tc>
                <w:tcPr>
                  <w:tcW w:w="1380" w:type="dxa"/>
                </w:tcPr>
                <w:p w:rsidR="008053D3" w:rsidRPr="00392E39" w:rsidRDefault="008053D3" w:rsidP="0096484A">
                  <w:pPr>
                    <w:jc w:val="center"/>
                    <w:rPr>
                      <w:sz w:val="18"/>
                      <w:szCs w:val="18"/>
                    </w:rPr>
                  </w:pPr>
                  <w:r w:rsidRPr="00392E39">
                    <w:rPr>
                      <w:sz w:val="18"/>
                      <w:szCs w:val="18"/>
                    </w:rPr>
                    <w:t>25-416</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6</w:t>
                  </w:r>
                </w:p>
              </w:tc>
              <w:tc>
                <w:tcPr>
                  <w:tcW w:w="2836" w:type="dxa"/>
                </w:tcPr>
                <w:p w:rsidR="008053D3" w:rsidRPr="00392E39" w:rsidRDefault="008053D3" w:rsidP="0096484A">
                  <w:pPr>
                    <w:jc w:val="center"/>
                    <w:rPr>
                      <w:sz w:val="18"/>
                      <w:szCs w:val="18"/>
                    </w:rPr>
                  </w:pPr>
                  <w:proofErr w:type="spellStart"/>
                  <w:r w:rsidRPr="00392E39">
                    <w:rPr>
                      <w:sz w:val="18"/>
                      <w:szCs w:val="18"/>
                    </w:rPr>
                    <w:t>Доронькина</w:t>
                  </w:r>
                  <w:proofErr w:type="spellEnd"/>
                  <w:r w:rsidRPr="00392E39">
                    <w:rPr>
                      <w:sz w:val="18"/>
                      <w:szCs w:val="18"/>
                    </w:rPr>
                    <w:t xml:space="preserve"> Надежда</w:t>
                  </w:r>
                </w:p>
                <w:p w:rsidR="008053D3" w:rsidRPr="00392E39" w:rsidRDefault="008053D3" w:rsidP="0096484A">
                  <w:pPr>
                    <w:jc w:val="center"/>
                    <w:rPr>
                      <w:sz w:val="18"/>
                      <w:szCs w:val="18"/>
                    </w:rPr>
                  </w:pPr>
                  <w:r w:rsidRPr="00392E39">
                    <w:rPr>
                      <w:sz w:val="18"/>
                      <w:szCs w:val="18"/>
                    </w:rPr>
                    <w:t>Александровна</w:t>
                  </w:r>
                </w:p>
              </w:tc>
              <w:tc>
                <w:tcPr>
                  <w:tcW w:w="2114" w:type="dxa"/>
                </w:tcPr>
                <w:p w:rsidR="008053D3" w:rsidRPr="00392E39" w:rsidRDefault="008053D3" w:rsidP="0096484A">
                  <w:pPr>
                    <w:jc w:val="center"/>
                    <w:rPr>
                      <w:sz w:val="18"/>
                      <w:szCs w:val="18"/>
                    </w:rPr>
                  </w:pPr>
                  <w:r w:rsidRPr="00392E39">
                    <w:rPr>
                      <w:sz w:val="18"/>
                      <w:szCs w:val="18"/>
                    </w:rPr>
                    <w:t>специалист</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25-442</w:t>
                  </w:r>
                </w:p>
                <w:p w:rsidR="008053D3" w:rsidRPr="00392E39" w:rsidRDefault="008053D3" w:rsidP="0096484A">
                  <w:pPr>
                    <w:jc w:val="center"/>
                    <w:rPr>
                      <w:sz w:val="18"/>
                      <w:szCs w:val="18"/>
                    </w:rPr>
                  </w:pPr>
                  <w:r w:rsidRPr="00392E39">
                    <w:rPr>
                      <w:sz w:val="18"/>
                      <w:szCs w:val="18"/>
                    </w:rPr>
                    <w:t>89231129598</w:t>
                  </w:r>
                </w:p>
              </w:tc>
              <w:tc>
                <w:tcPr>
                  <w:tcW w:w="1380" w:type="dxa"/>
                </w:tcPr>
                <w:p w:rsidR="008053D3" w:rsidRPr="00392E39" w:rsidRDefault="008053D3" w:rsidP="0096484A">
                  <w:pPr>
                    <w:jc w:val="center"/>
                    <w:rPr>
                      <w:sz w:val="18"/>
                      <w:szCs w:val="18"/>
                    </w:rPr>
                  </w:pPr>
                  <w:r w:rsidRPr="00392E39">
                    <w:rPr>
                      <w:sz w:val="18"/>
                      <w:szCs w:val="18"/>
                    </w:rPr>
                    <w:t>25-510</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7</w:t>
                  </w:r>
                </w:p>
              </w:tc>
              <w:tc>
                <w:tcPr>
                  <w:tcW w:w="2836" w:type="dxa"/>
                </w:tcPr>
                <w:p w:rsidR="008053D3" w:rsidRPr="00392E39" w:rsidRDefault="008053D3" w:rsidP="0096484A">
                  <w:pPr>
                    <w:jc w:val="center"/>
                    <w:rPr>
                      <w:sz w:val="18"/>
                      <w:szCs w:val="18"/>
                    </w:rPr>
                  </w:pPr>
                  <w:proofErr w:type="spellStart"/>
                  <w:r w:rsidRPr="00392E39">
                    <w:rPr>
                      <w:sz w:val="18"/>
                      <w:szCs w:val="18"/>
                    </w:rPr>
                    <w:t>Рябошапко</w:t>
                  </w:r>
                  <w:proofErr w:type="spellEnd"/>
                  <w:r w:rsidRPr="00392E39">
                    <w:rPr>
                      <w:sz w:val="18"/>
                      <w:szCs w:val="18"/>
                    </w:rPr>
                    <w:t xml:space="preserve"> Наталья</w:t>
                  </w:r>
                </w:p>
                <w:p w:rsidR="008053D3" w:rsidRPr="00392E39" w:rsidRDefault="008053D3" w:rsidP="0096484A">
                  <w:pPr>
                    <w:jc w:val="center"/>
                    <w:rPr>
                      <w:sz w:val="18"/>
                      <w:szCs w:val="18"/>
                    </w:rPr>
                  </w:pPr>
                  <w:r w:rsidRPr="00392E39">
                    <w:rPr>
                      <w:sz w:val="18"/>
                      <w:szCs w:val="18"/>
                    </w:rPr>
                    <w:t>Викторовна</w:t>
                  </w:r>
                </w:p>
              </w:tc>
              <w:tc>
                <w:tcPr>
                  <w:tcW w:w="2114" w:type="dxa"/>
                </w:tcPr>
                <w:p w:rsidR="008053D3" w:rsidRPr="00392E39" w:rsidRDefault="008053D3" w:rsidP="0096484A">
                  <w:pPr>
                    <w:jc w:val="center"/>
                    <w:rPr>
                      <w:sz w:val="18"/>
                      <w:szCs w:val="18"/>
                    </w:rPr>
                  </w:pPr>
                  <w:r w:rsidRPr="00392E39">
                    <w:rPr>
                      <w:sz w:val="18"/>
                      <w:szCs w:val="18"/>
                    </w:rPr>
                    <w:t>специалист</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25-442</w:t>
                  </w:r>
                </w:p>
                <w:p w:rsidR="008053D3" w:rsidRPr="00392E39" w:rsidRDefault="008053D3" w:rsidP="0096484A">
                  <w:pPr>
                    <w:jc w:val="center"/>
                    <w:rPr>
                      <w:sz w:val="18"/>
                      <w:szCs w:val="18"/>
                    </w:rPr>
                  </w:pPr>
                  <w:r w:rsidRPr="00392E39">
                    <w:rPr>
                      <w:sz w:val="18"/>
                      <w:szCs w:val="18"/>
                    </w:rPr>
                    <w:t>89231205917</w:t>
                  </w:r>
                </w:p>
              </w:tc>
              <w:tc>
                <w:tcPr>
                  <w:tcW w:w="1380" w:type="dxa"/>
                </w:tcPr>
                <w:p w:rsidR="008053D3" w:rsidRPr="00392E39" w:rsidRDefault="008053D3" w:rsidP="0096484A">
                  <w:pPr>
                    <w:jc w:val="center"/>
                    <w:rPr>
                      <w:sz w:val="18"/>
                      <w:szCs w:val="18"/>
                    </w:rPr>
                  </w:pPr>
                  <w:r w:rsidRPr="00392E39">
                    <w:rPr>
                      <w:sz w:val="18"/>
                      <w:szCs w:val="18"/>
                    </w:rPr>
                    <w:t>-</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8</w:t>
                  </w:r>
                </w:p>
              </w:tc>
              <w:tc>
                <w:tcPr>
                  <w:tcW w:w="2836" w:type="dxa"/>
                </w:tcPr>
                <w:p w:rsidR="008053D3" w:rsidRPr="00392E39" w:rsidRDefault="008053D3" w:rsidP="0096484A">
                  <w:pPr>
                    <w:jc w:val="center"/>
                    <w:rPr>
                      <w:sz w:val="18"/>
                      <w:szCs w:val="18"/>
                    </w:rPr>
                  </w:pPr>
                  <w:r w:rsidRPr="00392E39">
                    <w:rPr>
                      <w:sz w:val="18"/>
                      <w:szCs w:val="18"/>
                    </w:rPr>
                    <w:t>Романова Наталья</w:t>
                  </w:r>
                </w:p>
                <w:p w:rsidR="008053D3" w:rsidRPr="00392E39" w:rsidRDefault="008053D3" w:rsidP="0096484A">
                  <w:pPr>
                    <w:jc w:val="center"/>
                    <w:rPr>
                      <w:sz w:val="18"/>
                      <w:szCs w:val="18"/>
                    </w:rPr>
                  </w:pPr>
                  <w:r w:rsidRPr="00392E39">
                    <w:rPr>
                      <w:sz w:val="18"/>
                      <w:szCs w:val="18"/>
                    </w:rPr>
                    <w:t>Валерьевна</w:t>
                  </w:r>
                </w:p>
              </w:tc>
              <w:tc>
                <w:tcPr>
                  <w:tcW w:w="2114" w:type="dxa"/>
                </w:tcPr>
                <w:p w:rsidR="008053D3" w:rsidRPr="00392E39" w:rsidRDefault="008053D3" w:rsidP="0096484A">
                  <w:pPr>
                    <w:jc w:val="center"/>
                    <w:rPr>
                      <w:sz w:val="18"/>
                      <w:szCs w:val="18"/>
                    </w:rPr>
                  </w:pPr>
                  <w:r w:rsidRPr="00392E39">
                    <w:rPr>
                      <w:sz w:val="18"/>
                      <w:szCs w:val="18"/>
                    </w:rPr>
                    <w:t>уборщик</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w:t>
                  </w:r>
                </w:p>
                <w:p w:rsidR="008053D3" w:rsidRPr="00392E39" w:rsidRDefault="008053D3" w:rsidP="0096484A">
                  <w:pPr>
                    <w:jc w:val="center"/>
                    <w:rPr>
                      <w:sz w:val="18"/>
                      <w:szCs w:val="18"/>
                    </w:rPr>
                  </w:pPr>
                  <w:r w:rsidRPr="00392E39">
                    <w:rPr>
                      <w:sz w:val="18"/>
                      <w:szCs w:val="18"/>
                    </w:rPr>
                    <w:t>89069968400</w:t>
                  </w:r>
                </w:p>
              </w:tc>
              <w:tc>
                <w:tcPr>
                  <w:tcW w:w="1380" w:type="dxa"/>
                </w:tcPr>
                <w:p w:rsidR="008053D3" w:rsidRPr="00392E39" w:rsidRDefault="008053D3" w:rsidP="0096484A">
                  <w:pPr>
                    <w:jc w:val="center"/>
                    <w:rPr>
                      <w:sz w:val="18"/>
                      <w:szCs w:val="18"/>
                    </w:rPr>
                  </w:pPr>
                  <w:r w:rsidRPr="00392E39">
                    <w:rPr>
                      <w:sz w:val="18"/>
                      <w:szCs w:val="18"/>
                    </w:rPr>
                    <w:t>-</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9</w:t>
                  </w:r>
                </w:p>
              </w:tc>
              <w:tc>
                <w:tcPr>
                  <w:tcW w:w="2836" w:type="dxa"/>
                </w:tcPr>
                <w:p w:rsidR="008053D3" w:rsidRPr="00392E39" w:rsidRDefault="008053D3" w:rsidP="0096484A">
                  <w:pPr>
                    <w:jc w:val="center"/>
                    <w:rPr>
                      <w:sz w:val="18"/>
                      <w:szCs w:val="18"/>
                    </w:rPr>
                  </w:pPr>
                  <w:r w:rsidRPr="00392E39">
                    <w:rPr>
                      <w:sz w:val="18"/>
                      <w:szCs w:val="18"/>
                    </w:rPr>
                    <w:t>Гуляев Александр</w:t>
                  </w:r>
                </w:p>
                <w:p w:rsidR="008053D3" w:rsidRPr="00392E39" w:rsidRDefault="008053D3" w:rsidP="0096484A">
                  <w:pPr>
                    <w:jc w:val="center"/>
                    <w:rPr>
                      <w:sz w:val="18"/>
                      <w:szCs w:val="18"/>
                    </w:rPr>
                  </w:pPr>
                  <w:r w:rsidRPr="00392E39">
                    <w:rPr>
                      <w:sz w:val="18"/>
                      <w:szCs w:val="18"/>
                    </w:rPr>
                    <w:t>Валентинович</w:t>
                  </w:r>
                </w:p>
              </w:tc>
              <w:tc>
                <w:tcPr>
                  <w:tcW w:w="2114" w:type="dxa"/>
                </w:tcPr>
                <w:p w:rsidR="008053D3" w:rsidRPr="00392E39" w:rsidRDefault="008053D3" w:rsidP="0096484A">
                  <w:pPr>
                    <w:jc w:val="center"/>
                    <w:rPr>
                      <w:sz w:val="18"/>
                      <w:szCs w:val="18"/>
                    </w:rPr>
                  </w:pPr>
                  <w:r w:rsidRPr="00392E39">
                    <w:rPr>
                      <w:sz w:val="18"/>
                      <w:szCs w:val="18"/>
                    </w:rPr>
                    <w:t>директор МУП</w:t>
                  </w:r>
                </w:p>
                <w:p w:rsidR="008053D3" w:rsidRPr="00392E39" w:rsidRDefault="008053D3" w:rsidP="0096484A">
                  <w:pPr>
                    <w:jc w:val="center"/>
                    <w:rPr>
                      <w:sz w:val="18"/>
                      <w:szCs w:val="18"/>
                    </w:rPr>
                  </w:pPr>
                  <w:r w:rsidRPr="00392E39">
                    <w:rPr>
                      <w:sz w:val="18"/>
                      <w:szCs w:val="18"/>
                    </w:rPr>
                    <w:t>«</w:t>
                  </w:r>
                  <w:proofErr w:type="spellStart"/>
                  <w:r w:rsidRPr="00392E39">
                    <w:rPr>
                      <w:sz w:val="18"/>
                      <w:szCs w:val="18"/>
                    </w:rPr>
                    <w:t>Завьяловское</w:t>
                  </w:r>
                  <w:proofErr w:type="spellEnd"/>
                  <w:r w:rsidRPr="00392E39">
                    <w:rPr>
                      <w:sz w:val="18"/>
                      <w:szCs w:val="18"/>
                    </w:rPr>
                    <w:t>»</w:t>
                  </w:r>
                </w:p>
              </w:tc>
              <w:tc>
                <w:tcPr>
                  <w:tcW w:w="1716" w:type="dxa"/>
                </w:tcPr>
                <w:p w:rsidR="008053D3" w:rsidRPr="00392E39" w:rsidRDefault="008053D3" w:rsidP="0096484A">
                  <w:pPr>
                    <w:jc w:val="center"/>
                    <w:rPr>
                      <w:sz w:val="18"/>
                      <w:szCs w:val="18"/>
                    </w:rPr>
                  </w:pPr>
                  <w:r w:rsidRPr="00392E39">
                    <w:rPr>
                      <w:sz w:val="18"/>
                      <w:szCs w:val="18"/>
                    </w:rPr>
                    <w:t>Зам председателя</w:t>
                  </w:r>
                </w:p>
                <w:p w:rsidR="008053D3" w:rsidRPr="00392E39" w:rsidRDefault="008053D3" w:rsidP="0096484A">
                  <w:pPr>
                    <w:jc w:val="center"/>
                    <w:rPr>
                      <w:sz w:val="18"/>
                      <w:szCs w:val="18"/>
                    </w:rPr>
                  </w:pPr>
                  <w:r w:rsidRPr="00392E39">
                    <w:rPr>
                      <w:sz w:val="18"/>
                      <w:szCs w:val="18"/>
                    </w:rPr>
                    <w:t>КЧС</w:t>
                  </w:r>
                </w:p>
              </w:tc>
              <w:tc>
                <w:tcPr>
                  <w:tcW w:w="1558" w:type="dxa"/>
                </w:tcPr>
                <w:p w:rsidR="008053D3" w:rsidRPr="00392E39" w:rsidRDefault="008053D3" w:rsidP="0096484A">
                  <w:pPr>
                    <w:jc w:val="center"/>
                    <w:rPr>
                      <w:sz w:val="18"/>
                      <w:szCs w:val="18"/>
                    </w:rPr>
                  </w:pPr>
                  <w:r w:rsidRPr="00392E39">
                    <w:rPr>
                      <w:sz w:val="18"/>
                      <w:szCs w:val="18"/>
                    </w:rPr>
                    <w:t>25-487</w:t>
                  </w:r>
                </w:p>
                <w:p w:rsidR="008053D3" w:rsidRPr="00392E39" w:rsidRDefault="008053D3" w:rsidP="0096484A">
                  <w:pPr>
                    <w:jc w:val="center"/>
                    <w:rPr>
                      <w:sz w:val="18"/>
                      <w:szCs w:val="18"/>
                    </w:rPr>
                  </w:pPr>
                  <w:r w:rsidRPr="00392E39">
                    <w:rPr>
                      <w:sz w:val="18"/>
                      <w:szCs w:val="18"/>
                    </w:rPr>
                    <w:t>89232581910</w:t>
                  </w:r>
                </w:p>
              </w:tc>
              <w:tc>
                <w:tcPr>
                  <w:tcW w:w="1380" w:type="dxa"/>
                </w:tcPr>
                <w:p w:rsidR="008053D3" w:rsidRPr="00392E39" w:rsidRDefault="008053D3" w:rsidP="0096484A">
                  <w:pPr>
                    <w:jc w:val="center"/>
                    <w:rPr>
                      <w:sz w:val="18"/>
                      <w:szCs w:val="18"/>
                    </w:rPr>
                  </w:pPr>
                  <w:r w:rsidRPr="00392E39">
                    <w:rPr>
                      <w:sz w:val="18"/>
                      <w:szCs w:val="18"/>
                    </w:rPr>
                    <w:t>-</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10</w:t>
                  </w:r>
                </w:p>
              </w:tc>
              <w:tc>
                <w:tcPr>
                  <w:tcW w:w="2836" w:type="dxa"/>
                </w:tcPr>
                <w:p w:rsidR="008053D3" w:rsidRPr="00392E39" w:rsidRDefault="008053D3" w:rsidP="0096484A">
                  <w:pPr>
                    <w:jc w:val="center"/>
                    <w:rPr>
                      <w:sz w:val="18"/>
                      <w:szCs w:val="18"/>
                    </w:rPr>
                  </w:pPr>
                  <w:r w:rsidRPr="00392E39">
                    <w:rPr>
                      <w:sz w:val="18"/>
                      <w:szCs w:val="18"/>
                    </w:rPr>
                    <w:t>Гайдуков Георгий</w:t>
                  </w:r>
                </w:p>
                <w:p w:rsidR="008053D3" w:rsidRPr="00392E39" w:rsidRDefault="008053D3" w:rsidP="0096484A">
                  <w:pPr>
                    <w:jc w:val="center"/>
                    <w:rPr>
                      <w:sz w:val="18"/>
                      <w:szCs w:val="18"/>
                    </w:rPr>
                  </w:pPr>
                  <w:r w:rsidRPr="00392E39">
                    <w:rPr>
                      <w:sz w:val="18"/>
                      <w:szCs w:val="18"/>
                    </w:rPr>
                    <w:t>Иванович</w:t>
                  </w:r>
                </w:p>
              </w:tc>
              <w:tc>
                <w:tcPr>
                  <w:tcW w:w="2114" w:type="dxa"/>
                </w:tcPr>
                <w:p w:rsidR="008053D3" w:rsidRPr="00392E39" w:rsidRDefault="008053D3" w:rsidP="0096484A">
                  <w:pPr>
                    <w:jc w:val="center"/>
                    <w:rPr>
                      <w:sz w:val="18"/>
                      <w:szCs w:val="18"/>
                    </w:rPr>
                  </w:pPr>
                  <w:r w:rsidRPr="00392E39">
                    <w:rPr>
                      <w:sz w:val="18"/>
                      <w:szCs w:val="18"/>
                    </w:rPr>
                    <w:t>слесарь МУП</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w:t>
                  </w:r>
                </w:p>
                <w:p w:rsidR="008053D3" w:rsidRPr="00392E39" w:rsidRDefault="008053D3" w:rsidP="0096484A">
                  <w:pPr>
                    <w:jc w:val="center"/>
                    <w:rPr>
                      <w:sz w:val="18"/>
                      <w:szCs w:val="18"/>
                    </w:rPr>
                  </w:pPr>
                  <w:r w:rsidRPr="00392E39">
                    <w:rPr>
                      <w:sz w:val="18"/>
                      <w:szCs w:val="18"/>
                    </w:rPr>
                    <w:t>89059522064</w:t>
                  </w:r>
                </w:p>
              </w:tc>
              <w:tc>
                <w:tcPr>
                  <w:tcW w:w="1380" w:type="dxa"/>
                </w:tcPr>
                <w:p w:rsidR="008053D3" w:rsidRPr="00392E39" w:rsidRDefault="008053D3" w:rsidP="0096484A">
                  <w:pPr>
                    <w:jc w:val="center"/>
                    <w:rPr>
                      <w:sz w:val="18"/>
                      <w:szCs w:val="18"/>
                    </w:rPr>
                  </w:pPr>
                  <w:r w:rsidRPr="00392E39">
                    <w:rPr>
                      <w:sz w:val="18"/>
                      <w:szCs w:val="18"/>
                    </w:rPr>
                    <w:t>-</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11</w:t>
                  </w:r>
                </w:p>
              </w:tc>
              <w:tc>
                <w:tcPr>
                  <w:tcW w:w="2836" w:type="dxa"/>
                </w:tcPr>
                <w:p w:rsidR="008053D3" w:rsidRPr="00392E39" w:rsidRDefault="008053D3" w:rsidP="0096484A">
                  <w:pPr>
                    <w:jc w:val="center"/>
                    <w:rPr>
                      <w:sz w:val="18"/>
                      <w:szCs w:val="18"/>
                    </w:rPr>
                  </w:pPr>
                  <w:proofErr w:type="spellStart"/>
                  <w:r w:rsidRPr="00392E39">
                    <w:rPr>
                      <w:sz w:val="18"/>
                      <w:szCs w:val="18"/>
                    </w:rPr>
                    <w:t>Скитер</w:t>
                  </w:r>
                  <w:proofErr w:type="spellEnd"/>
                  <w:r w:rsidRPr="00392E39">
                    <w:rPr>
                      <w:sz w:val="18"/>
                      <w:szCs w:val="18"/>
                    </w:rPr>
                    <w:t xml:space="preserve"> Елена</w:t>
                  </w:r>
                </w:p>
                <w:p w:rsidR="008053D3" w:rsidRPr="00392E39" w:rsidRDefault="008053D3" w:rsidP="0096484A">
                  <w:pPr>
                    <w:jc w:val="center"/>
                    <w:rPr>
                      <w:sz w:val="18"/>
                      <w:szCs w:val="18"/>
                    </w:rPr>
                  </w:pPr>
                  <w:r w:rsidRPr="00392E39">
                    <w:rPr>
                      <w:sz w:val="18"/>
                      <w:szCs w:val="18"/>
                    </w:rPr>
                    <w:t>Анатольевна</w:t>
                  </w:r>
                </w:p>
              </w:tc>
              <w:tc>
                <w:tcPr>
                  <w:tcW w:w="2114" w:type="dxa"/>
                </w:tcPr>
                <w:p w:rsidR="008053D3" w:rsidRPr="00392E39" w:rsidRDefault="008053D3" w:rsidP="0096484A">
                  <w:pPr>
                    <w:jc w:val="center"/>
                    <w:rPr>
                      <w:sz w:val="18"/>
                      <w:szCs w:val="18"/>
                    </w:rPr>
                  </w:pPr>
                  <w:r w:rsidRPr="00392E39">
                    <w:rPr>
                      <w:sz w:val="18"/>
                      <w:szCs w:val="18"/>
                    </w:rPr>
                    <w:t>кассир  МУП</w:t>
                  </w:r>
                </w:p>
              </w:tc>
              <w:tc>
                <w:tcPr>
                  <w:tcW w:w="1716" w:type="dxa"/>
                </w:tcPr>
                <w:p w:rsidR="008053D3" w:rsidRPr="00392E39" w:rsidRDefault="008053D3" w:rsidP="0096484A">
                  <w:pPr>
                    <w:jc w:val="center"/>
                    <w:rPr>
                      <w:sz w:val="18"/>
                      <w:szCs w:val="18"/>
                    </w:rPr>
                  </w:pPr>
                  <w:r w:rsidRPr="00392E39">
                    <w:rPr>
                      <w:sz w:val="18"/>
                      <w:szCs w:val="18"/>
                    </w:rPr>
                    <w:t>посыльный</w:t>
                  </w:r>
                </w:p>
              </w:tc>
              <w:tc>
                <w:tcPr>
                  <w:tcW w:w="1558" w:type="dxa"/>
                </w:tcPr>
                <w:p w:rsidR="008053D3" w:rsidRPr="00392E39" w:rsidRDefault="008053D3" w:rsidP="0096484A">
                  <w:pPr>
                    <w:jc w:val="center"/>
                    <w:rPr>
                      <w:sz w:val="18"/>
                      <w:szCs w:val="18"/>
                    </w:rPr>
                  </w:pPr>
                  <w:r w:rsidRPr="00392E39">
                    <w:rPr>
                      <w:sz w:val="18"/>
                      <w:szCs w:val="18"/>
                    </w:rPr>
                    <w:t>-</w:t>
                  </w:r>
                </w:p>
                <w:p w:rsidR="008053D3" w:rsidRPr="00392E39" w:rsidRDefault="008053D3" w:rsidP="0096484A">
                  <w:pPr>
                    <w:jc w:val="center"/>
                    <w:rPr>
                      <w:sz w:val="18"/>
                      <w:szCs w:val="18"/>
                    </w:rPr>
                  </w:pPr>
                  <w:r w:rsidRPr="00392E39">
                    <w:rPr>
                      <w:sz w:val="18"/>
                      <w:szCs w:val="18"/>
                    </w:rPr>
                    <w:t>89658275806</w:t>
                  </w:r>
                </w:p>
              </w:tc>
              <w:tc>
                <w:tcPr>
                  <w:tcW w:w="1380" w:type="dxa"/>
                </w:tcPr>
                <w:p w:rsidR="008053D3" w:rsidRPr="00392E39" w:rsidRDefault="008053D3" w:rsidP="0096484A">
                  <w:pPr>
                    <w:jc w:val="center"/>
                    <w:rPr>
                      <w:sz w:val="18"/>
                      <w:szCs w:val="18"/>
                    </w:rPr>
                  </w:pPr>
                  <w:r w:rsidRPr="00392E39">
                    <w:rPr>
                      <w:sz w:val="18"/>
                      <w:szCs w:val="18"/>
                    </w:rPr>
                    <w:t>-</w:t>
                  </w:r>
                </w:p>
              </w:tc>
            </w:tr>
            <w:tr w:rsidR="008053D3" w:rsidRPr="00392E39" w:rsidTr="0096484A">
              <w:tc>
                <w:tcPr>
                  <w:tcW w:w="533" w:type="dxa"/>
                </w:tcPr>
                <w:p w:rsidR="008053D3" w:rsidRPr="00392E39" w:rsidRDefault="008053D3" w:rsidP="0096484A">
                  <w:pPr>
                    <w:jc w:val="center"/>
                    <w:rPr>
                      <w:sz w:val="18"/>
                      <w:szCs w:val="18"/>
                    </w:rPr>
                  </w:pPr>
                  <w:r w:rsidRPr="00392E39">
                    <w:rPr>
                      <w:sz w:val="18"/>
                      <w:szCs w:val="18"/>
                    </w:rPr>
                    <w:t>12</w:t>
                  </w:r>
                </w:p>
              </w:tc>
              <w:tc>
                <w:tcPr>
                  <w:tcW w:w="2836" w:type="dxa"/>
                </w:tcPr>
                <w:p w:rsidR="008053D3" w:rsidRPr="00392E39" w:rsidRDefault="008053D3" w:rsidP="0096484A">
                  <w:pPr>
                    <w:jc w:val="center"/>
                    <w:rPr>
                      <w:sz w:val="18"/>
                      <w:szCs w:val="18"/>
                    </w:rPr>
                  </w:pPr>
                  <w:r w:rsidRPr="00392E39">
                    <w:rPr>
                      <w:sz w:val="18"/>
                      <w:szCs w:val="18"/>
                    </w:rPr>
                    <w:t>Глухов Дмитрий</w:t>
                  </w:r>
                </w:p>
                <w:p w:rsidR="008053D3" w:rsidRPr="00392E39" w:rsidRDefault="008053D3" w:rsidP="0096484A">
                  <w:pPr>
                    <w:jc w:val="center"/>
                    <w:rPr>
                      <w:sz w:val="18"/>
                      <w:szCs w:val="18"/>
                    </w:rPr>
                  </w:pPr>
                  <w:r w:rsidRPr="00392E39">
                    <w:rPr>
                      <w:sz w:val="18"/>
                      <w:szCs w:val="18"/>
                    </w:rPr>
                    <w:t>Васильевич</w:t>
                  </w:r>
                </w:p>
              </w:tc>
              <w:tc>
                <w:tcPr>
                  <w:tcW w:w="2114" w:type="dxa"/>
                </w:tcPr>
                <w:p w:rsidR="008053D3" w:rsidRPr="00392E39" w:rsidRDefault="008053D3" w:rsidP="0096484A">
                  <w:pPr>
                    <w:jc w:val="center"/>
                    <w:rPr>
                      <w:sz w:val="18"/>
                      <w:szCs w:val="18"/>
                    </w:rPr>
                  </w:pPr>
                  <w:r w:rsidRPr="00392E39">
                    <w:rPr>
                      <w:sz w:val="18"/>
                      <w:szCs w:val="18"/>
                    </w:rPr>
                    <w:t>электромонтер</w:t>
                  </w:r>
                </w:p>
              </w:tc>
              <w:tc>
                <w:tcPr>
                  <w:tcW w:w="1716" w:type="dxa"/>
                </w:tcPr>
                <w:p w:rsidR="008053D3" w:rsidRPr="00392E39" w:rsidRDefault="008053D3" w:rsidP="0096484A">
                  <w:pPr>
                    <w:jc w:val="center"/>
                    <w:rPr>
                      <w:sz w:val="18"/>
                      <w:szCs w:val="18"/>
                    </w:rPr>
                  </w:pPr>
                  <w:r w:rsidRPr="00392E39">
                    <w:rPr>
                      <w:sz w:val="18"/>
                      <w:szCs w:val="18"/>
                    </w:rPr>
                    <w:t>член КЧС</w:t>
                  </w:r>
                </w:p>
              </w:tc>
              <w:tc>
                <w:tcPr>
                  <w:tcW w:w="1558" w:type="dxa"/>
                </w:tcPr>
                <w:p w:rsidR="008053D3" w:rsidRPr="00392E39" w:rsidRDefault="008053D3" w:rsidP="0096484A">
                  <w:pPr>
                    <w:jc w:val="center"/>
                    <w:rPr>
                      <w:sz w:val="18"/>
                      <w:szCs w:val="18"/>
                    </w:rPr>
                  </w:pPr>
                  <w:r w:rsidRPr="00392E39">
                    <w:rPr>
                      <w:sz w:val="18"/>
                      <w:szCs w:val="18"/>
                    </w:rPr>
                    <w:t>25-647</w:t>
                  </w:r>
                </w:p>
                <w:p w:rsidR="008053D3" w:rsidRPr="00392E39" w:rsidRDefault="008053D3" w:rsidP="0096484A">
                  <w:pPr>
                    <w:jc w:val="center"/>
                    <w:rPr>
                      <w:sz w:val="18"/>
                      <w:szCs w:val="18"/>
                    </w:rPr>
                  </w:pPr>
                  <w:r w:rsidRPr="00392E39">
                    <w:rPr>
                      <w:sz w:val="18"/>
                      <w:szCs w:val="18"/>
                    </w:rPr>
                    <w:t>-</w:t>
                  </w:r>
                </w:p>
              </w:tc>
              <w:tc>
                <w:tcPr>
                  <w:tcW w:w="1380" w:type="dxa"/>
                </w:tcPr>
                <w:p w:rsidR="008053D3" w:rsidRPr="00392E39" w:rsidRDefault="008053D3" w:rsidP="0096484A">
                  <w:pPr>
                    <w:jc w:val="center"/>
                    <w:rPr>
                      <w:sz w:val="18"/>
                      <w:szCs w:val="18"/>
                    </w:rPr>
                  </w:pPr>
                  <w:r w:rsidRPr="00392E39">
                    <w:rPr>
                      <w:sz w:val="18"/>
                      <w:szCs w:val="18"/>
                    </w:rPr>
                    <w:t>25-416</w:t>
                  </w:r>
                </w:p>
              </w:tc>
            </w:tr>
          </w:tbl>
          <w:p w:rsidR="008053D3" w:rsidRPr="00392E39" w:rsidRDefault="008053D3" w:rsidP="008053D3">
            <w:pPr>
              <w:jc w:val="center"/>
              <w:rPr>
                <w:sz w:val="18"/>
                <w:szCs w:val="18"/>
              </w:rPr>
            </w:pPr>
          </w:p>
          <w:p w:rsidR="008053D3" w:rsidRPr="00392E39" w:rsidRDefault="008053D3" w:rsidP="008053D3">
            <w:pPr>
              <w:jc w:val="right"/>
              <w:rPr>
                <w:sz w:val="18"/>
                <w:szCs w:val="18"/>
              </w:rPr>
            </w:pPr>
            <w:r w:rsidRPr="00392E39">
              <w:rPr>
                <w:sz w:val="18"/>
                <w:szCs w:val="18"/>
              </w:rPr>
              <w:t>Приложение № 3</w:t>
            </w:r>
          </w:p>
          <w:p w:rsidR="008053D3" w:rsidRPr="00392E39" w:rsidRDefault="008053D3" w:rsidP="008053D3">
            <w:pPr>
              <w:jc w:val="right"/>
              <w:rPr>
                <w:sz w:val="18"/>
                <w:szCs w:val="18"/>
              </w:rPr>
            </w:pPr>
            <w:r w:rsidRPr="00392E39">
              <w:rPr>
                <w:sz w:val="18"/>
                <w:szCs w:val="18"/>
              </w:rPr>
              <w:t>к постановлению администрации</w:t>
            </w:r>
          </w:p>
          <w:p w:rsidR="008053D3" w:rsidRPr="00392E39" w:rsidRDefault="008053D3" w:rsidP="008053D3">
            <w:pPr>
              <w:jc w:val="right"/>
              <w:rPr>
                <w:sz w:val="18"/>
                <w:szCs w:val="18"/>
              </w:rPr>
            </w:pPr>
            <w:proofErr w:type="spellStart"/>
            <w:r w:rsidRPr="00392E39">
              <w:rPr>
                <w:sz w:val="18"/>
                <w:szCs w:val="18"/>
              </w:rPr>
              <w:t>Завьяловского</w:t>
            </w:r>
            <w:proofErr w:type="spellEnd"/>
            <w:r w:rsidRPr="00392E39">
              <w:rPr>
                <w:sz w:val="18"/>
                <w:szCs w:val="18"/>
              </w:rPr>
              <w:t xml:space="preserve"> сельсовета </w:t>
            </w:r>
            <w:proofErr w:type="spellStart"/>
            <w:r w:rsidRPr="00392E39">
              <w:rPr>
                <w:sz w:val="18"/>
                <w:szCs w:val="18"/>
              </w:rPr>
              <w:t>Тогучинского</w:t>
            </w:r>
            <w:proofErr w:type="spellEnd"/>
            <w:r w:rsidRPr="00392E39">
              <w:rPr>
                <w:sz w:val="18"/>
                <w:szCs w:val="18"/>
              </w:rPr>
              <w:t xml:space="preserve"> района </w:t>
            </w:r>
          </w:p>
          <w:p w:rsidR="008053D3" w:rsidRPr="00392E39" w:rsidRDefault="008053D3" w:rsidP="008053D3">
            <w:pPr>
              <w:jc w:val="right"/>
              <w:rPr>
                <w:sz w:val="18"/>
                <w:szCs w:val="18"/>
              </w:rPr>
            </w:pPr>
            <w:r w:rsidRPr="00392E39">
              <w:rPr>
                <w:sz w:val="18"/>
                <w:szCs w:val="18"/>
              </w:rPr>
              <w:t xml:space="preserve">Новосибирской области от 25.08.2014г № 121                                                               </w:t>
            </w:r>
          </w:p>
          <w:p w:rsidR="008053D3" w:rsidRPr="00392E39" w:rsidRDefault="008053D3" w:rsidP="008053D3">
            <w:pPr>
              <w:pStyle w:val="ConsNonformat"/>
              <w:widowControl/>
              <w:ind w:right="0" w:firstLine="720"/>
              <w:rPr>
                <w:rFonts w:ascii="Times New Roman" w:hAnsi="Times New Roman" w:cs="Times New Roman"/>
                <w:color w:val="FF0000"/>
                <w:sz w:val="18"/>
                <w:szCs w:val="18"/>
              </w:rPr>
            </w:pPr>
          </w:p>
          <w:p w:rsidR="008053D3" w:rsidRPr="00392E39" w:rsidRDefault="008053D3" w:rsidP="008053D3">
            <w:pPr>
              <w:jc w:val="center"/>
              <w:rPr>
                <w:b/>
                <w:sz w:val="18"/>
                <w:szCs w:val="18"/>
              </w:rPr>
            </w:pPr>
            <w:r w:rsidRPr="00392E39">
              <w:rPr>
                <w:b/>
                <w:sz w:val="18"/>
                <w:szCs w:val="18"/>
              </w:rPr>
              <w:t>Тексты</w:t>
            </w:r>
          </w:p>
          <w:p w:rsidR="008053D3" w:rsidRPr="00392E39" w:rsidRDefault="008053D3" w:rsidP="008053D3">
            <w:pPr>
              <w:jc w:val="center"/>
              <w:rPr>
                <w:b/>
                <w:sz w:val="18"/>
                <w:szCs w:val="18"/>
              </w:rPr>
            </w:pPr>
            <w:r w:rsidRPr="00392E39">
              <w:rPr>
                <w:b/>
                <w:sz w:val="18"/>
                <w:szCs w:val="18"/>
              </w:rPr>
              <w:t xml:space="preserve">Речевых сообщений по оповещению населения </w:t>
            </w:r>
            <w:proofErr w:type="spellStart"/>
            <w:r w:rsidRPr="00392E39">
              <w:rPr>
                <w:b/>
                <w:sz w:val="18"/>
                <w:szCs w:val="18"/>
              </w:rPr>
              <w:t>Завьяловского</w:t>
            </w:r>
            <w:proofErr w:type="spellEnd"/>
            <w:r w:rsidRPr="00392E39">
              <w:rPr>
                <w:b/>
                <w:sz w:val="18"/>
                <w:szCs w:val="18"/>
              </w:rPr>
              <w:t xml:space="preserve"> сельского поселения при угрозе или возникновении чрезвычайных ситуаций.</w:t>
            </w:r>
          </w:p>
          <w:p w:rsidR="008053D3" w:rsidRPr="00392E39" w:rsidRDefault="008053D3" w:rsidP="008053D3">
            <w:pPr>
              <w:rPr>
                <w:sz w:val="18"/>
                <w:szCs w:val="18"/>
              </w:rPr>
            </w:pPr>
            <w:r w:rsidRPr="00392E39">
              <w:rPr>
                <w:sz w:val="18"/>
                <w:szCs w:val="18"/>
              </w:rPr>
              <w:t xml:space="preserve">      Тексты сообщений разрабатываются отделом по делам ГО и ЧС муниципального района совместно со специалистами соответствующих служб ГО муниципального района.</w:t>
            </w:r>
          </w:p>
          <w:p w:rsidR="008053D3" w:rsidRPr="00392E39" w:rsidRDefault="008053D3" w:rsidP="008053D3">
            <w:pPr>
              <w:rPr>
                <w:sz w:val="18"/>
                <w:szCs w:val="18"/>
              </w:rPr>
            </w:pPr>
            <w:r w:rsidRPr="00392E39">
              <w:rPr>
                <w:sz w:val="18"/>
                <w:szCs w:val="18"/>
              </w:rPr>
              <w:t xml:space="preserve">     Тексты сообщений используются для предупреждения населения при возникновении чрезвычайных ситуаций и в учебных целях, при этом перед сообщением сигнала доводится слово «Учебный» («Учебная воздушная тревога», «Отбой учебной воздушной тревоги» и т. д.)</w:t>
            </w:r>
          </w:p>
          <w:p w:rsidR="008053D3" w:rsidRPr="00392E39" w:rsidRDefault="008053D3" w:rsidP="008053D3">
            <w:pPr>
              <w:rPr>
                <w:sz w:val="18"/>
                <w:szCs w:val="18"/>
              </w:rPr>
            </w:pPr>
          </w:p>
          <w:p w:rsidR="008053D3" w:rsidRPr="00392E39" w:rsidRDefault="008053D3" w:rsidP="008053D3">
            <w:pPr>
              <w:rPr>
                <w:b/>
                <w:i/>
                <w:sz w:val="18"/>
                <w:szCs w:val="18"/>
              </w:rPr>
            </w:pPr>
            <w:r w:rsidRPr="00392E39">
              <w:rPr>
                <w:b/>
                <w:i/>
                <w:sz w:val="18"/>
                <w:szCs w:val="18"/>
              </w:rPr>
              <w:t xml:space="preserve">ТЕКСТ ОБРАЩЕНИЯ К НАСЕЛЕНИЮ ПРИ УГРОЗЕ ВОЗДУШНОГО НАПАДЕНИЯ ПРОТИВНИКА. </w:t>
            </w:r>
          </w:p>
          <w:p w:rsidR="008053D3" w:rsidRPr="00392E39" w:rsidRDefault="008053D3" w:rsidP="008053D3">
            <w:pPr>
              <w:rPr>
                <w:b/>
                <w:sz w:val="18"/>
                <w:szCs w:val="18"/>
              </w:rPr>
            </w:pPr>
            <w:r w:rsidRPr="00392E39">
              <w:rPr>
                <w:b/>
                <w:sz w:val="18"/>
                <w:szCs w:val="18"/>
              </w:rPr>
              <w:t>Внимание!!! Внимание!!! Граждане!!! «Воздушная тревога», «Воздушная тревога»</w:t>
            </w:r>
          </w:p>
          <w:p w:rsidR="008053D3" w:rsidRPr="00392E39" w:rsidRDefault="008053D3" w:rsidP="008053D3">
            <w:pPr>
              <w:rPr>
                <w:sz w:val="18"/>
                <w:szCs w:val="18"/>
              </w:rPr>
            </w:pPr>
            <w:r w:rsidRPr="00392E39">
              <w:rPr>
                <w:sz w:val="18"/>
                <w:szCs w:val="18"/>
              </w:rPr>
              <w:t xml:space="preserve"> К вам обращается _______________________по делам ГО и ЧС </w:t>
            </w:r>
            <w:proofErr w:type="spellStart"/>
            <w:r w:rsidRPr="00392E39">
              <w:rPr>
                <w:sz w:val="18"/>
                <w:szCs w:val="18"/>
              </w:rPr>
              <w:t>Завьяловского</w:t>
            </w:r>
            <w:proofErr w:type="spellEnd"/>
            <w:r w:rsidRPr="00392E39">
              <w:rPr>
                <w:sz w:val="18"/>
                <w:szCs w:val="18"/>
              </w:rPr>
              <w:t xml:space="preserve"> сельского поселения.</w:t>
            </w:r>
          </w:p>
          <w:p w:rsidR="008053D3" w:rsidRPr="00392E39" w:rsidRDefault="008053D3" w:rsidP="008053D3">
            <w:pPr>
              <w:rPr>
                <w:sz w:val="18"/>
                <w:szCs w:val="18"/>
              </w:rPr>
            </w:pPr>
            <w:r w:rsidRPr="00392E39">
              <w:rPr>
                <w:sz w:val="18"/>
                <w:szCs w:val="18"/>
              </w:rPr>
              <w:t>___________</w:t>
            </w:r>
          </w:p>
          <w:p w:rsidR="008053D3" w:rsidRPr="00392E39" w:rsidRDefault="008053D3" w:rsidP="008053D3">
            <w:pPr>
              <w:rPr>
                <w:sz w:val="18"/>
                <w:szCs w:val="18"/>
              </w:rPr>
            </w:pPr>
            <w:r w:rsidRPr="00392E39">
              <w:rPr>
                <w:sz w:val="18"/>
                <w:szCs w:val="18"/>
              </w:rPr>
              <w:t xml:space="preserve">(дата, время)  на территории </w:t>
            </w:r>
            <w:proofErr w:type="spellStart"/>
            <w:r w:rsidRPr="00392E39">
              <w:rPr>
                <w:sz w:val="18"/>
                <w:szCs w:val="18"/>
              </w:rPr>
              <w:t>Завьяловского</w:t>
            </w:r>
            <w:proofErr w:type="spellEnd"/>
            <w:r w:rsidRPr="00392E39">
              <w:rPr>
                <w:sz w:val="18"/>
                <w:szCs w:val="18"/>
              </w:rPr>
              <w:t xml:space="preserve"> сельского поселения существует угроза непосредственного нападения воздушного противника.</w:t>
            </w:r>
          </w:p>
          <w:p w:rsidR="008053D3" w:rsidRPr="00392E39" w:rsidRDefault="008053D3" w:rsidP="008053D3">
            <w:pPr>
              <w:rPr>
                <w:sz w:val="18"/>
                <w:szCs w:val="18"/>
              </w:rPr>
            </w:pPr>
            <w:r w:rsidRPr="00392E39">
              <w:rPr>
                <w:sz w:val="18"/>
                <w:szCs w:val="18"/>
              </w:rPr>
              <w:t xml:space="preserve">Вам необходимо: </w:t>
            </w:r>
          </w:p>
          <w:p w:rsidR="008053D3" w:rsidRPr="00392E39" w:rsidRDefault="008053D3" w:rsidP="008053D3">
            <w:pPr>
              <w:rPr>
                <w:sz w:val="18"/>
                <w:szCs w:val="18"/>
              </w:rPr>
            </w:pPr>
            <w:r w:rsidRPr="00392E39">
              <w:rPr>
                <w:sz w:val="18"/>
                <w:szCs w:val="18"/>
              </w:rPr>
              <w:t>-одеться самому, одеть детей.</w:t>
            </w:r>
          </w:p>
          <w:p w:rsidR="008053D3" w:rsidRPr="00392E39" w:rsidRDefault="008053D3" w:rsidP="008053D3">
            <w:pPr>
              <w:rPr>
                <w:sz w:val="18"/>
                <w:szCs w:val="18"/>
              </w:rPr>
            </w:pPr>
            <w:r w:rsidRPr="00392E39">
              <w:rPr>
                <w:sz w:val="18"/>
                <w:szCs w:val="18"/>
              </w:rPr>
              <w:t>-выключить газ, электроприборы, затушить печи, котлы.</w:t>
            </w:r>
          </w:p>
          <w:p w:rsidR="008053D3" w:rsidRPr="00392E39" w:rsidRDefault="008053D3" w:rsidP="008053D3">
            <w:pPr>
              <w:rPr>
                <w:sz w:val="18"/>
                <w:szCs w:val="18"/>
              </w:rPr>
            </w:pPr>
            <w:r w:rsidRPr="00392E39">
              <w:rPr>
                <w:sz w:val="18"/>
                <w:szCs w:val="18"/>
              </w:rPr>
              <w:t>-закрыть плотно двери и окна.</w:t>
            </w:r>
          </w:p>
          <w:p w:rsidR="008053D3" w:rsidRPr="00392E39" w:rsidRDefault="008053D3" w:rsidP="008053D3">
            <w:pPr>
              <w:rPr>
                <w:sz w:val="18"/>
                <w:szCs w:val="18"/>
              </w:rPr>
            </w:pPr>
            <w:r w:rsidRPr="00392E39">
              <w:rPr>
                <w:sz w:val="18"/>
                <w:szCs w:val="18"/>
              </w:rPr>
              <w:t>Взять с собой:</w:t>
            </w:r>
          </w:p>
          <w:p w:rsidR="008053D3" w:rsidRPr="00392E39" w:rsidRDefault="008053D3" w:rsidP="008053D3">
            <w:pPr>
              <w:rPr>
                <w:sz w:val="18"/>
                <w:szCs w:val="18"/>
              </w:rPr>
            </w:pPr>
            <w:r w:rsidRPr="00392E39">
              <w:rPr>
                <w:sz w:val="18"/>
                <w:szCs w:val="18"/>
              </w:rPr>
              <w:t>-средства индивидуальной защиты.</w:t>
            </w:r>
          </w:p>
          <w:p w:rsidR="008053D3" w:rsidRPr="00392E39" w:rsidRDefault="008053D3" w:rsidP="008053D3">
            <w:pPr>
              <w:rPr>
                <w:sz w:val="18"/>
                <w:szCs w:val="18"/>
              </w:rPr>
            </w:pPr>
            <w:r w:rsidRPr="00392E39">
              <w:rPr>
                <w:sz w:val="18"/>
                <w:szCs w:val="18"/>
              </w:rPr>
              <w:t>-запас продуктов питания и воды.</w:t>
            </w:r>
          </w:p>
          <w:p w:rsidR="008053D3" w:rsidRPr="00392E39" w:rsidRDefault="008053D3" w:rsidP="008053D3">
            <w:pPr>
              <w:rPr>
                <w:sz w:val="18"/>
                <w:szCs w:val="18"/>
              </w:rPr>
            </w:pPr>
            <w:r w:rsidRPr="00392E39">
              <w:rPr>
                <w:sz w:val="18"/>
                <w:szCs w:val="18"/>
              </w:rPr>
              <w:t>-личные документы и другие необходимые вещи.</w:t>
            </w:r>
          </w:p>
          <w:p w:rsidR="002B7D3A" w:rsidRPr="004D3C95" w:rsidRDefault="008053D3" w:rsidP="005C7F1A">
            <w:pPr>
              <w:rPr>
                <w:b/>
                <w:sz w:val="20"/>
                <w:szCs w:val="20"/>
              </w:rPr>
            </w:pPr>
            <w:r w:rsidRPr="00392E39">
              <w:rPr>
                <w:sz w:val="18"/>
                <w:szCs w:val="18"/>
              </w:rPr>
              <w:t>Погасить свет, предупредить соседей о «Воздушной тревоги»</w:t>
            </w:r>
          </w:p>
        </w:tc>
      </w:tr>
    </w:tbl>
    <w:p w:rsidR="002B7D3A" w:rsidRDefault="002B7D3A" w:rsidP="002B7D3A"/>
    <w:tbl>
      <w:tblPr>
        <w:tblStyle w:val="a3"/>
        <w:tblW w:w="11058" w:type="dxa"/>
        <w:tblInd w:w="-318" w:type="dxa"/>
        <w:tblLook w:val="04A0" w:firstRow="1" w:lastRow="0" w:firstColumn="1" w:lastColumn="0" w:noHBand="0" w:noVBand="1"/>
      </w:tblPr>
      <w:tblGrid>
        <w:gridCol w:w="11058"/>
      </w:tblGrid>
      <w:tr w:rsidR="002B7D3A" w:rsidRPr="004D3C95" w:rsidTr="000A0226">
        <w:tc>
          <w:tcPr>
            <w:tcW w:w="11058" w:type="dxa"/>
          </w:tcPr>
          <w:p w:rsidR="00020C7E" w:rsidRDefault="00020C7E" w:rsidP="00020C7E">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5</w:t>
            </w:r>
          </w:p>
          <w:p w:rsidR="005C7F1A" w:rsidRPr="00392E39" w:rsidRDefault="005C7F1A" w:rsidP="005C7F1A">
            <w:pPr>
              <w:rPr>
                <w:sz w:val="18"/>
                <w:szCs w:val="18"/>
              </w:rPr>
            </w:pPr>
            <w:r w:rsidRPr="00392E39">
              <w:rPr>
                <w:sz w:val="18"/>
                <w:szCs w:val="18"/>
              </w:rPr>
              <w:t xml:space="preserve">Занять ближайшее защитное сооружение </w:t>
            </w:r>
            <w:proofErr w:type="gramStart"/>
            <w:r w:rsidRPr="00392E39">
              <w:rPr>
                <w:sz w:val="18"/>
                <w:szCs w:val="18"/>
              </w:rPr>
              <w:t xml:space="preserve">( </w:t>
            </w:r>
            <w:proofErr w:type="gramEnd"/>
            <w:r w:rsidRPr="00392E39">
              <w:rPr>
                <w:sz w:val="18"/>
                <w:szCs w:val="18"/>
              </w:rPr>
              <w:t>убежище, подвал, погреб…) находиться там до сигнала «отбой воздушной тревоги»</w:t>
            </w:r>
          </w:p>
          <w:p w:rsidR="005C7F1A" w:rsidRPr="00392E39" w:rsidRDefault="005C7F1A" w:rsidP="005C7F1A">
            <w:pPr>
              <w:rPr>
                <w:sz w:val="18"/>
                <w:szCs w:val="18"/>
              </w:rPr>
            </w:pPr>
            <w:r w:rsidRPr="00392E39">
              <w:rPr>
                <w:sz w:val="18"/>
                <w:szCs w:val="18"/>
              </w:rPr>
              <w:t xml:space="preserve">     Вы прослушали сообщение 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5C7F1A" w:rsidRPr="00392E39" w:rsidRDefault="005C7F1A" w:rsidP="005C7F1A">
            <w:pPr>
              <w:rPr>
                <w:sz w:val="18"/>
                <w:szCs w:val="18"/>
              </w:rPr>
            </w:pPr>
          </w:p>
          <w:p w:rsidR="005C7F1A" w:rsidRPr="00392E39" w:rsidRDefault="005C7F1A" w:rsidP="005C7F1A">
            <w:pPr>
              <w:rPr>
                <w:b/>
                <w:i/>
                <w:sz w:val="18"/>
                <w:szCs w:val="18"/>
              </w:rPr>
            </w:pPr>
            <w:r w:rsidRPr="00392E39">
              <w:rPr>
                <w:b/>
                <w:i/>
                <w:sz w:val="18"/>
                <w:szCs w:val="18"/>
              </w:rPr>
              <w:t>Текст обращения к населению, когда угроза воздушного нападения противника миновала.</w:t>
            </w:r>
          </w:p>
          <w:p w:rsidR="005C7F1A" w:rsidRPr="00392E39" w:rsidRDefault="005C7F1A" w:rsidP="005C7F1A">
            <w:pPr>
              <w:rPr>
                <w:b/>
                <w:sz w:val="18"/>
                <w:szCs w:val="18"/>
              </w:rPr>
            </w:pPr>
          </w:p>
          <w:p w:rsidR="005C7F1A" w:rsidRPr="00392E39" w:rsidRDefault="005C7F1A" w:rsidP="005C7F1A">
            <w:pPr>
              <w:rPr>
                <w:b/>
                <w:sz w:val="18"/>
                <w:szCs w:val="18"/>
              </w:rPr>
            </w:pPr>
            <w:r w:rsidRPr="00392E39">
              <w:rPr>
                <w:b/>
                <w:sz w:val="18"/>
                <w:szCs w:val="18"/>
              </w:rPr>
              <w:t>Внимание!!! Внимание!!! Граждане!!! «Отбой воздушной тревоги», «Отбой воздушной тревоги»,</w:t>
            </w:r>
          </w:p>
          <w:p w:rsidR="005C7F1A" w:rsidRPr="00392E39" w:rsidRDefault="005C7F1A" w:rsidP="005C7F1A">
            <w:pPr>
              <w:jc w:val="center"/>
              <w:rPr>
                <w:sz w:val="18"/>
                <w:szCs w:val="18"/>
              </w:rPr>
            </w:pPr>
          </w:p>
          <w:p w:rsidR="005C7F1A" w:rsidRPr="00392E39" w:rsidRDefault="005C7F1A" w:rsidP="005C7F1A">
            <w:pPr>
              <w:rPr>
                <w:sz w:val="18"/>
                <w:szCs w:val="18"/>
              </w:rPr>
            </w:pPr>
            <w:r w:rsidRPr="00392E39">
              <w:rPr>
                <w:sz w:val="18"/>
                <w:szCs w:val="18"/>
              </w:rPr>
              <w:t xml:space="preserve">К вам обращается _______________________по делам ГО и ЧС </w:t>
            </w:r>
            <w:proofErr w:type="spellStart"/>
            <w:r w:rsidRPr="00392E39">
              <w:rPr>
                <w:sz w:val="18"/>
                <w:szCs w:val="18"/>
              </w:rPr>
              <w:t>Завьяловского</w:t>
            </w:r>
            <w:proofErr w:type="spellEnd"/>
            <w:r w:rsidRPr="00392E39">
              <w:rPr>
                <w:sz w:val="18"/>
                <w:szCs w:val="18"/>
              </w:rPr>
              <w:t xml:space="preserve"> сельского поселения.</w:t>
            </w:r>
          </w:p>
          <w:p w:rsidR="005C7F1A" w:rsidRPr="00392E39" w:rsidRDefault="005C7F1A" w:rsidP="005C7F1A">
            <w:pPr>
              <w:rPr>
                <w:sz w:val="18"/>
                <w:szCs w:val="18"/>
              </w:rPr>
            </w:pPr>
            <w:r w:rsidRPr="00392E39">
              <w:rPr>
                <w:sz w:val="18"/>
                <w:szCs w:val="18"/>
              </w:rPr>
              <w:t>__________</w:t>
            </w:r>
          </w:p>
          <w:p w:rsidR="005C7F1A" w:rsidRPr="00392E39" w:rsidRDefault="005C7F1A" w:rsidP="005C7F1A">
            <w:pPr>
              <w:rPr>
                <w:sz w:val="18"/>
                <w:szCs w:val="18"/>
              </w:rPr>
            </w:pPr>
            <w:r w:rsidRPr="00392E39">
              <w:rPr>
                <w:sz w:val="18"/>
                <w:szCs w:val="18"/>
              </w:rPr>
              <w:t>(дата, время) угроза нападения воздушного противника миновала.</w:t>
            </w:r>
          </w:p>
          <w:p w:rsidR="005C7F1A" w:rsidRPr="00392E39" w:rsidRDefault="005C7F1A" w:rsidP="005C7F1A">
            <w:pPr>
              <w:rPr>
                <w:sz w:val="18"/>
                <w:szCs w:val="18"/>
              </w:rPr>
            </w:pPr>
            <w:r w:rsidRPr="00392E39">
              <w:rPr>
                <w:sz w:val="18"/>
                <w:szCs w:val="18"/>
              </w:rPr>
              <w:t>Вам необходимо:</w:t>
            </w:r>
          </w:p>
          <w:p w:rsidR="005C7F1A" w:rsidRPr="00392E39" w:rsidRDefault="005C7F1A" w:rsidP="005C7F1A">
            <w:pPr>
              <w:rPr>
                <w:sz w:val="18"/>
                <w:szCs w:val="18"/>
              </w:rPr>
            </w:pPr>
            <w:r w:rsidRPr="00392E39">
              <w:rPr>
                <w:sz w:val="18"/>
                <w:szCs w:val="18"/>
              </w:rPr>
              <w:t>-покинуть укрытие с разрешения с разрешения обслуживающего персонала.</w:t>
            </w:r>
          </w:p>
          <w:p w:rsidR="005C7F1A" w:rsidRPr="00392E39" w:rsidRDefault="005C7F1A" w:rsidP="005C7F1A">
            <w:pPr>
              <w:rPr>
                <w:sz w:val="18"/>
                <w:szCs w:val="18"/>
              </w:rPr>
            </w:pPr>
            <w:r w:rsidRPr="00392E39">
              <w:rPr>
                <w:sz w:val="18"/>
                <w:szCs w:val="18"/>
              </w:rPr>
              <w:t>-заниматься обычной деятельностью.</w:t>
            </w:r>
          </w:p>
          <w:p w:rsidR="005C7F1A" w:rsidRPr="00392E39" w:rsidRDefault="005C7F1A" w:rsidP="005C7F1A">
            <w:pPr>
              <w:rPr>
                <w:sz w:val="18"/>
                <w:szCs w:val="18"/>
              </w:rPr>
            </w:pPr>
            <w:r w:rsidRPr="00392E39">
              <w:rPr>
                <w:sz w:val="18"/>
                <w:szCs w:val="18"/>
              </w:rPr>
              <w:t xml:space="preserve">     Вы прослушали сообщение 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5C7F1A" w:rsidRPr="00392E39" w:rsidRDefault="005C7F1A" w:rsidP="005C7F1A">
            <w:pPr>
              <w:jc w:val="center"/>
              <w:rPr>
                <w:b/>
                <w:i/>
                <w:sz w:val="18"/>
                <w:szCs w:val="18"/>
              </w:rPr>
            </w:pPr>
            <w:r w:rsidRPr="00392E39">
              <w:rPr>
                <w:b/>
                <w:i/>
                <w:sz w:val="18"/>
                <w:szCs w:val="18"/>
              </w:rPr>
              <w:t xml:space="preserve">Текст </w:t>
            </w:r>
            <w:r w:rsidRPr="00392E39">
              <w:rPr>
                <w:sz w:val="18"/>
                <w:szCs w:val="18"/>
              </w:rPr>
              <w:t>обращения</w:t>
            </w:r>
            <w:r w:rsidRPr="00392E39">
              <w:rPr>
                <w:b/>
                <w:i/>
                <w:sz w:val="18"/>
                <w:szCs w:val="18"/>
              </w:rPr>
              <w:t xml:space="preserve"> к населению при угрозе радиоактивного заражения или обнаружении радиоактивного заражения (бактериологического) заражения или при обнаружении ОВ, АХОВ или БС</w:t>
            </w:r>
          </w:p>
          <w:p w:rsidR="008053D3" w:rsidRPr="00392E39" w:rsidRDefault="008053D3" w:rsidP="008053D3">
            <w:pPr>
              <w:rPr>
                <w:b/>
                <w:sz w:val="18"/>
                <w:szCs w:val="18"/>
              </w:rPr>
            </w:pPr>
            <w:r w:rsidRPr="00392E39">
              <w:rPr>
                <w:b/>
                <w:sz w:val="18"/>
                <w:szCs w:val="18"/>
              </w:rPr>
              <w:t>Внимание!!! Внимание!!! Граждане!!! «Радиационная опасность», «Радиационная опасность».</w:t>
            </w:r>
          </w:p>
          <w:p w:rsidR="008053D3" w:rsidRPr="00392E39" w:rsidRDefault="008053D3" w:rsidP="008053D3">
            <w:pPr>
              <w:jc w:val="center"/>
              <w:rPr>
                <w:sz w:val="18"/>
                <w:szCs w:val="18"/>
              </w:rPr>
            </w:pPr>
          </w:p>
          <w:p w:rsidR="008053D3" w:rsidRPr="00392E39" w:rsidRDefault="008053D3" w:rsidP="008053D3">
            <w:pPr>
              <w:rPr>
                <w:sz w:val="18"/>
                <w:szCs w:val="18"/>
              </w:rPr>
            </w:pPr>
            <w:r w:rsidRPr="00392E39">
              <w:rPr>
                <w:sz w:val="18"/>
                <w:szCs w:val="18"/>
              </w:rPr>
              <w:t xml:space="preserve">К вам обращается _______________________по делам ГО и ЧС </w:t>
            </w:r>
            <w:proofErr w:type="spellStart"/>
            <w:r w:rsidRPr="00392E39">
              <w:rPr>
                <w:sz w:val="18"/>
                <w:szCs w:val="18"/>
              </w:rPr>
              <w:t>Завьяловского</w:t>
            </w:r>
            <w:proofErr w:type="spellEnd"/>
            <w:r w:rsidRPr="00392E39">
              <w:rPr>
                <w:sz w:val="18"/>
                <w:szCs w:val="18"/>
              </w:rPr>
              <w:t xml:space="preserve"> сельского поселения.</w:t>
            </w:r>
          </w:p>
          <w:p w:rsidR="008053D3" w:rsidRPr="00392E39" w:rsidRDefault="008053D3" w:rsidP="008053D3">
            <w:pPr>
              <w:rPr>
                <w:sz w:val="18"/>
                <w:szCs w:val="18"/>
              </w:rPr>
            </w:pPr>
            <w:r w:rsidRPr="00392E39">
              <w:rPr>
                <w:sz w:val="18"/>
                <w:szCs w:val="18"/>
              </w:rPr>
              <w:t>__________</w:t>
            </w:r>
          </w:p>
          <w:p w:rsidR="008053D3" w:rsidRPr="00392E39" w:rsidRDefault="008053D3" w:rsidP="008053D3">
            <w:pPr>
              <w:rPr>
                <w:sz w:val="18"/>
                <w:szCs w:val="18"/>
              </w:rPr>
            </w:pPr>
            <w:r w:rsidRPr="00392E39">
              <w:rPr>
                <w:sz w:val="18"/>
                <w:szCs w:val="18"/>
              </w:rPr>
              <w:t xml:space="preserve">(дата, время)  на территории </w:t>
            </w:r>
            <w:proofErr w:type="spellStart"/>
            <w:r w:rsidRPr="00392E39">
              <w:rPr>
                <w:sz w:val="18"/>
                <w:szCs w:val="18"/>
              </w:rPr>
              <w:t>Завьяловского</w:t>
            </w:r>
            <w:proofErr w:type="spellEnd"/>
            <w:r w:rsidRPr="00392E39">
              <w:rPr>
                <w:sz w:val="18"/>
                <w:szCs w:val="18"/>
              </w:rPr>
              <w:t xml:space="preserve"> сельского поселения зарегистрирован повышенный уровень радиации.</w:t>
            </w:r>
          </w:p>
          <w:p w:rsidR="008053D3" w:rsidRPr="00392E39" w:rsidRDefault="008053D3" w:rsidP="008053D3">
            <w:pPr>
              <w:rPr>
                <w:sz w:val="18"/>
                <w:szCs w:val="18"/>
              </w:rPr>
            </w:pPr>
            <w:r w:rsidRPr="00392E39">
              <w:rPr>
                <w:sz w:val="18"/>
                <w:szCs w:val="18"/>
              </w:rPr>
              <w:t>Прослушайте порядок поведения при радиоактивном заражении местности:</w:t>
            </w:r>
          </w:p>
          <w:p w:rsidR="008053D3" w:rsidRPr="00392E39" w:rsidRDefault="008053D3" w:rsidP="008053D3">
            <w:pPr>
              <w:rPr>
                <w:sz w:val="18"/>
                <w:szCs w:val="18"/>
              </w:rPr>
            </w:pPr>
            <w:r w:rsidRPr="00392E39">
              <w:rPr>
                <w:sz w:val="18"/>
                <w:szCs w:val="18"/>
              </w:rPr>
              <w:t>1.Исключить пребывание на открытой местности.</w:t>
            </w:r>
          </w:p>
          <w:p w:rsidR="008053D3" w:rsidRPr="00392E39" w:rsidRDefault="008053D3" w:rsidP="008053D3">
            <w:pPr>
              <w:rPr>
                <w:sz w:val="18"/>
                <w:szCs w:val="18"/>
              </w:rPr>
            </w:pPr>
            <w:r w:rsidRPr="00392E39">
              <w:rPr>
                <w:sz w:val="18"/>
                <w:szCs w:val="18"/>
              </w:rPr>
              <w:t>2.Провести йодную профилактику. Порядок проведения йодной профилактики слушайте в конце этого сообщения.</w:t>
            </w:r>
          </w:p>
          <w:p w:rsidR="008053D3" w:rsidRPr="00392E39" w:rsidRDefault="008053D3" w:rsidP="008053D3">
            <w:pPr>
              <w:rPr>
                <w:sz w:val="18"/>
                <w:szCs w:val="18"/>
              </w:rPr>
            </w:pPr>
            <w:r w:rsidRPr="00392E39">
              <w:rPr>
                <w:sz w:val="18"/>
                <w:szCs w:val="18"/>
              </w:rPr>
              <w:t>3.Провести герметизацию жилых</w:t>
            </w:r>
            <w:proofErr w:type="gramStart"/>
            <w:r w:rsidRPr="00392E39">
              <w:rPr>
                <w:sz w:val="18"/>
                <w:szCs w:val="18"/>
              </w:rPr>
              <w:t xml:space="preserve"> ,</w:t>
            </w:r>
            <w:proofErr w:type="gramEnd"/>
            <w:r w:rsidRPr="00392E39">
              <w:rPr>
                <w:sz w:val="18"/>
                <w:szCs w:val="18"/>
              </w:rPr>
              <w:t xml:space="preserve"> производственных и хозяйственных помещений.</w:t>
            </w:r>
          </w:p>
          <w:p w:rsidR="008053D3" w:rsidRPr="00392E39" w:rsidRDefault="008053D3" w:rsidP="008053D3">
            <w:pPr>
              <w:rPr>
                <w:sz w:val="18"/>
                <w:szCs w:val="18"/>
              </w:rPr>
            </w:pPr>
            <w:r w:rsidRPr="00392E39">
              <w:rPr>
                <w:sz w:val="18"/>
                <w:szCs w:val="18"/>
              </w:rPr>
              <w:t>4.Сделать запасы питьевой воды из закрытых источников водоснабжения.</w:t>
            </w:r>
          </w:p>
          <w:p w:rsidR="008053D3" w:rsidRPr="00392E39" w:rsidRDefault="008053D3" w:rsidP="008053D3">
            <w:pPr>
              <w:rPr>
                <w:sz w:val="18"/>
                <w:szCs w:val="18"/>
              </w:rPr>
            </w:pPr>
            <w:r w:rsidRPr="00392E39">
              <w:rPr>
                <w:sz w:val="18"/>
                <w:szCs w:val="18"/>
              </w:rPr>
              <w:t>5.Сделать запасы продуктов питания, используя исключительно консервированные и хранящиеся в герметичных (закрытых) упаковках</w:t>
            </w:r>
            <w:proofErr w:type="gramStart"/>
            <w:r w:rsidRPr="00392E39">
              <w:rPr>
                <w:sz w:val="18"/>
                <w:szCs w:val="18"/>
              </w:rPr>
              <w:t xml:space="preserve"> .</w:t>
            </w:r>
            <w:proofErr w:type="gramEnd"/>
          </w:p>
          <w:p w:rsidR="008053D3" w:rsidRPr="00392E39" w:rsidRDefault="008053D3" w:rsidP="008053D3">
            <w:pPr>
              <w:rPr>
                <w:sz w:val="18"/>
                <w:szCs w:val="18"/>
              </w:rPr>
            </w:pPr>
            <w:r w:rsidRPr="00392E39">
              <w:rPr>
                <w:sz w:val="18"/>
                <w:szCs w:val="18"/>
              </w:rPr>
              <w:t>6.В жилых и производственных помещениях, в которых не приостановлены работы, ежечасно проводить влажную уборку.</w:t>
            </w:r>
          </w:p>
          <w:p w:rsidR="008053D3" w:rsidRPr="00392E39" w:rsidRDefault="008053D3" w:rsidP="008053D3">
            <w:pPr>
              <w:rPr>
                <w:sz w:val="18"/>
                <w:szCs w:val="18"/>
              </w:rPr>
            </w:pPr>
            <w:r w:rsidRPr="00392E39">
              <w:rPr>
                <w:sz w:val="18"/>
                <w:szCs w:val="18"/>
              </w:rPr>
              <w:t>7.Радиоточки, телевизоры включать каждый четный час (10.12…..) для получения дальнейшей информации</w:t>
            </w:r>
          </w:p>
          <w:p w:rsidR="008053D3" w:rsidRPr="00392E39" w:rsidRDefault="008053D3" w:rsidP="008053D3">
            <w:pPr>
              <w:rPr>
                <w:b/>
                <w:i/>
                <w:sz w:val="18"/>
                <w:szCs w:val="18"/>
              </w:rPr>
            </w:pPr>
            <w:r w:rsidRPr="00392E39">
              <w:rPr>
                <w:b/>
                <w:i/>
                <w:sz w:val="18"/>
                <w:szCs w:val="18"/>
              </w:rPr>
              <w:t>Внимание! Послушайте порядок проведения йодной профилактики:</w:t>
            </w:r>
          </w:p>
          <w:p w:rsidR="008053D3" w:rsidRPr="00392E39" w:rsidRDefault="008053D3" w:rsidP="008053D3">
            <w:pPr>
              <w:rPr>
                <w:sz w:val="18"/>
                <w:szCs w:val="18"/>
              </w:rPr>
            </w:pPr>
            <w:r w:rsidRPr="00392E39">
              <w:rPr>
                <w:sz w:val="18"/>
                <w:szCs w:val="18"/>
              </w:rPr>
              <w:t xml:space="preserve">     Для проведения йодной профилактики применяют вовнутрь йодистый калий в таблетках в следующих дозах:</w:t>
            </w:r>
          </w:p>
          <w:p w:rsidR="008053D3" w:rsidRPr="00392E39" w:rsidRDefault="008053D3" w:rsidP="008053D3">
            <w:pPr>
              <w:rPr>
                <w:sz w:val="18"/>
                <w:szCs w:val="18"/>
              </w:rPr>
            </w:pPr>
            <w:r w:rsidRPr="00392E39">
              <w:rPr>
                <w:sz w:val="18"/>
                <w:szCs w:val="18"/>
              </w:rPr>
              <w:t>Детям до 2-х лет-0Ю 004 г 1 раз в день с чаем или киселем.</w:t>
            </w:r>
          </w:p>
          <w:p w:rsidR="008053D3" w:rsidRPr="00392E39" w:rsidRDefault="008053D3" w:rsidP="008053D3">
            <w:pPr>
              <w:rPr>
                <w:sz w:val="18"/>
                <w:szCs w:val="18"/>
              </w:rPr>
            </w:pPr>
            <w:r w:rsidRPr="00392E39">
              <w:rPr>
                <w:sz w:val="18"/>
                <w:szCs w:val="18"/>
              </w:rPr>
              <w:t>Детям старше 2-х лет и взрослым- 0.125 г 1 раз в день.</w:t>
            </w:r>
          </w:p>
          <w:p w:rsidR="008053D3" w:rsidRPr="00392E39" w:rsidRDefault="008053D3" w:rsidP="008053D3">
            <w:pPr>
              <w:rPr>
                <w:sz w:val="18"/>
                <w:szCs w:val="18"/>
              </w:rPr>
            </w:pPr>
            <w:r w:rsidRPr="00392E39">
              <w:rPr>
                <w:sz w:val="18"/>
                <w:szCs w:val="18"/>
              </w:rPr>
              <w:t>Если у вас нет таблеток, йодистого калия применяют 5% раствор йода:</w:t>
            </w:r>
          </w:p>
          <w:p w:rsidR="008053D3" w:rsidRPr="00392E39" w:rsidRDefault="008053D3" w:rsidP="008053D3">
            <w:pPr>
              <w:rPr>
                <w:sz w:val="18"/>
                <w:szCs w:val="18"/>
              </w:rPr>
            </w:pPr>
            <w:r w:rsidRPr="00392E39">
              <w:rPr>
                <w:sz w:val="18"/>
                <w:szCs w:val="18"/>
              </w:rPr>
              <w:t>Детям до 5 лет внутрь не назначается, а наносится тампоном 2,5% раствор на кожу предплечий и голени.</w:t>
            </w:r>
          </w:p>
          <w:p w:rsidR="008053D3" w:rsidRPr="00392E39" w:rsidRDefault="008053D3" w:rsidP="008053D3">
            <w:pPr>
              <w:rPr>
                <w:sz w:val="18"/>
                <w:szCs w:val="18"/>
              </w:rPr>
            </w:pPr>
            <w:r w:rsidRPr="00392E39">
              <w:rPr>
                <w:sz w:val="18"/>
                <w:szCs w:val="18"/>
              </w:rPr>
              <w:t>-детям от 5-14 лет -22 капли 1 раз в день после еды в половине стакана молока или воды, или 11 капель 2 раза в день</w:t>
            </w:r>
          </w:p>
          <w:p w:rsidR="008053D3" w:rsidRPr="00392E39" w:rsidRDefault="008053D3" w:rsidP="008053D3">
            <w:pPr>
              <w:rPr>
                <w:sz w:val="18"/>
                <w:szCs w:val="18"/>
              </w:rPr>
            </w:pPr>
            <w:r w:rsidRPr="00392E39">
              <w:rPr>
                <w:sz w:val="18"/>
                <w:szCs w:val="18"/>
              </w:rPr>
              <w:t>-детям старше 14 лет и взрослым -44 капли 1 раз в день, 22 капли 2 раза в день.</w:t>
            </w:r>
          </w:p>
          <w:p w:rsidR="008053D3" w:rsidRPr="00392E39" w:rsidRDefault="008053D3" w:rsidP="008053D3">
            <w:pPr>
              <w:rPr>
                <w:sz w:val="18"/>
                <w:szCs w:val="18"/>
              </w:rPr>
            </w:pPr>
            <w:r w:rsidRPr="00392E39">
              <w:rPr>
                <w:sz w:val="18"/>
                <w:szCs w:val="18"/>
              </w:rPr>
              <w:t xml:space="preserve">     Принимать препараты заблаговременно при получении сигнала об угрозе радиоактивного заражения до исчезновения угрозы поступления в организм радиоактивного йода.</w:t>
            </w:r>
          </w:p>
          <w:p w:rsidR="008053D3" w:rsidRPr="00392E39" w:rsidRDefault="008053D3" w:rsidP="008053D3">
            <w:pPr>
              <w:rPr>
                <w:sz w:val="18"/>
                <w:szCs w:val="18"/>
              </w:rPr>
            </w:pPr>
            <w:r w:rsidRPr="00392E39">
              <w:rPr>
                <w:sz w:val="18"/>
                <w:szCs w:val="18"/>
              </w:rPr>
              <w:t xml:space="preserve">     Информация предоставлена Главным врачом центра гигиены и эпидемиологии в Новосибирской области_______________________________</w:t>
            </w:r>
          </w:p>
          <w:p w:rsidR="008053D3" w:rsidRPr="00392E39" w:rsidRDefault="008053D3" w:rsidP="008053D3">
            <w:pPr>
              <w:rPr>
                <w:sz w:val="18"/>
                <w:szCs w:val="18"/>
              </w:rPr>
            </w:pPr>
            <w:r w:rsidRPr="00392E39">
              <w:rPr>
                <w:sz w:val="18"/>
                <w:szCs w:val="18"/>
              </w:rPr>
              <w:t xml:space="preserve">     Вы прослушали сообщение 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8053D3" w:rsidRPr="00392E39" w:rsidRDefault="008053D3" w:rsidP="008053D3">
            <w:pPr>
              <w:jc w:val="center"/>
              <w:rPr>
                <w:sz w:val="18"/>
                <w:szCs w:val="18"/>
              </w:rPr>
            </w:pPr>
          </w:p>
          <w:p w:rsidR="008053D3" w:rsidRPr="00392E39" w:rsidRDefault="008053D3" w:rsidP="008053D3">
            <w:pPr>
              <w:jc w:val="center"/>
              <w:rPr>
                <w:b/>
                <w:i/>
                <w:sz w:val="18"/>
                <w:szCs w:val="18"/>
              </w:rPr>
            </w:pPr>
            <w:r w:rsidRPr="00392E39">
              <w:rPr>
                <w:b/>
                <w:i/>
                <w:sz w:val="18"/>
                <w:szCs w:val="18"/>
              </w:rPr>
              <w:t xml:space="preserve">Текст </w:t>
            </w:r>
            <w:r w:rsidRPr="00392E39">
              <w:rPr>
                <w:sz w:val="18"/>
                <w:szCs w:val="18"/>
              </w:rPr>
              <w:t>обращения</w:t>
            </w:r>
            <w:r w:rsidRPr="00392E39">
              <w:rPr>
                <w:b/>
                <w:i/>
                <w:sz w:val="18"/>
                <w:szCs w:val="18"/>
              </w:rPr>
              <w:t xml:space="preserve"> к населению при угрозе  химического (бактериологического) заражения или  при обнаружении  ОВ, АХОВ или БС</w:t>
            </w:r>
          </w:p>
          <w:p w:rsidR="008053D3" w:rsidRPr="00392E39" w:rsidRDefault="008053D3" w:rsidP="008053D3">
            <w:pPr>
              <w:rPr>
                <w:b/>
                <w:sz w:val="18"/>
                <w:szCs w:val="18"/>
              </w:rPr>
            </w:pPr>
            <w:r w:rsidRPr="00392E39">
              <w:rPr>
                <w:b/>
                <w:sz w:val="18"/>
                <w:szCs w:val="18"/>
              </w:rPr>
              <w:t>Внимание!!! Внимание!!! Граждане!!! «Химическая тревога».</w:t>
            </w:r>
          </w:p>
          <w:p w:rsidR="008053D3" w:rsidRPr="00392E39" w:rsidRDefault="008053D3" w:rsidP="008053D3">
            <w:pPr>
              <w:rPr>
                <w:sz w:val="18"/>
                <w:szCs w:val="18"/>
              </w:rPr>
            </w:pPr>
            <w:r w:rsidRPr="00392E39">
              <w:rPr>
                <w:sz w:val="18"/>
                <w:szCs w:val="18"/>
              </w:rPr>
              <w:t xml:space="preserve">К вам обращается _______________________по делам ГО и ЧС </w:t>
            </w:r>
            <w:proofErr w:type="spellStart"/>
            <w:r w:rsidRPr="00392E39">
              <w:rPr>
                <w:sz w:val="18"/>
                <w:szCs w:val="18"/>
              </w:rPr>
              <w:t>Завьяловского</w:t>
            </w:r>
            <w:proofErr w:type="spellEnd"/>
            <w:r w:rsidRPr="00392E39">
              <w:rPr>
                <w:sz w:val="18"/>
                <w:szCs w:val="18"/>
              </w:rPr>
              <w:t xml:space="preserve"> сельского поселения.</w:t>
            </w:r>
          </w:p>
          <w:p w:rsidR="008053D3" w:rsidRPr="00392E39" w:rsidRDefault="008053D3" w:rsidP="008053D3">
            <w:pPr>
              <w:rPr>
                <w:sz w:val="18"/>
                <w:szCs w:val="18"/>
              </w:rPr>
            </w:pPr>
            <w:r w:rsidRPr="00392E39">
              <w:rPr>
                <w:sz w:val="18"/>
                <w:szCs w:val="18"/>
              </w:rPr>
              <w:t>__________</w:t>
            </w:r>
          </w:p>
          <w:p w:rsidR="008053D3" w:rsidRPr="00392E39" w:rsidRDefault="008053D3" w:rsidP="008053D3">
            <w:pPr>
              <w:rPr>
                <w:sz w:val="18"/>
                <w:szCs w:val="18"/>
              </w:rPr>
            </w:pPr>
            <w:r w:rsidRPr="00392E39">
              <w:rPr>
                <w:sz w:val="18"/>
                <w:szCs w:val="18"/>
              </w:rPr>
              <w:t xml:space="preserve">(дата, время)  на территории </w:t>
            </w:r>
            <w:proofErr w:type="spellStart"/>
            <w:r w:rsidRPr="00392E39">
              <w:rPr>
                <w:sz w:val="18"/>
                <w:szCs w:val="18"/>
              </w:rPr>
              <w:t>Завьяловского</w:t>
            </w:r>
            <w:proofErr w:type="spellEnd"/>
            <w:r w:rsidRPr="00392E39">
              <w:rPr>
                <w:sz w:val="18"/>
                <w:szCs w:val="18"/>
              </w:rPr>
              <w:t xml:space="preserve"> сельского поселения  в населенных пунктах</w:t>
            </w:r>
          </w:p>
          <w:p w:rsidR="008053D3" w:rsidRPr="00392E39" w:rsidRDefault="008053D3" w:rsidP="008053D3">
            <w:pPr>
              <w:rPr>
                <w:sz w:val="18"/>
                <w:szCs w:val="18"/>
              </w:rPr>
            </w:pPr>
            <w:r w:rsidRPr="00392E39">
              <w:rPr>
                <w:sz w:val="18"/>
                <w:szCs w:val="18"/>
              </w:rPr>
              <w:t>________________________________________________________________________</w:t>
            </w:r>
          </w:p>
          <w:p w:rsidR="008053D3" w:rsidRPr="00392E39" w:rsidRDefault="008053D3" w:rsidP="008053D3">
            <w:pPr>
              <w:rPr>
                <w:sz w:val="18"/>
                <w:szCs w:val="18"/>
              </w:rPr>
            </w:pPr>
            <w:r w:rsidRPr="00392E39">
              <w:rPr>
                <w:sz w:val="18"/>
                <w:szCs w:val="18"/>
              </w:rPr>
              <w:t>Отмечены случай заболевания людей и животных</w:t>
            </w:r>
          </w:p>
          <w:p w:rsidR="008053D3" w:rsidRPr="00392E39" w:rsidRDefault="008053D3" w:rsidP="008053D3">
            <w:pPr>
              <w:rPr>
                <w:sz w:val="18"/>
                <w:szCs w:val="18"/>
              </w:rPr>
            </w:pPr>
            <w:r w:rsidRPr="00392E39">
              <w:rPr>
                <w:sz w:val="18"/>
                <w:szCs w:val="18"/>
              </w:rPr>
              <w:t>_____________________________________________________</w:t>
            </w:r>
          </w:p>
          <w:p w:rsidR="008053D3" w:rsidRPr="00392E39" w:rsidRDefault="008053D3" w:rsidP="008053D3">
            <w:pPr>
              <w:rPr>
                <w:sz w:val="18"/>
                <w:szCs w:val="18"/>
              </w:rPr>
            </w:pPr>
            <w:r w:rsidRPr="00392E39">
              <w:rPr>
                <w:sz w:val="18"/>
                <w:szCs w:val="18"/>
              </w:rPr>
              <w:t>(наименование заболевания)</w:t>
            </w:r>
          </w:p>
          <w:p w:rsidR="008053D3" w:rsidRPr="00392E39" w:rsidRDefault="008053D3" w:rsidP="008053D3">
            <w:pPr>
              <w:rPr>
                <w:sz w:val="18"/>
                <w:szCs w:val="18"/>
              </w:rPr>
            </w:pPr>
            <w:r w:rsidRPr="00392E39">
              <w:rPr>
                <w:sz w:val="18"/>
                <w:szCs w:val="18"/>
              </w:rPr>
              <w:t xml:space="preserve">Администрацией поселения принимаются меры для ликвидации заболеваний и предотвращению </w:t>
            </w:r>
            <w:proofErr w:type="gramStart"/>
            <w:r w:rsidRPr="00392E39">
              <w:rPr>
                <w:sz w:val="18"/>
                <w:szCs w:val="18"/>
              </w:rPr>
              <w:t>возникновении</w:t>
            </w:r>
            <w:proofErr w:type="gramEnd"/>
            <w:r w:rsidRPr="00392E39">
              <w:rPr>
                <w:sz w:val="18"/>
                <w:szCs w:val="18"/>
              </w:rPr>
              <w:t xml:space="preserve"> эпидемии.</w:t>
            </w:r>
          </w:p>
          <w:p w:rsidR="008053D3" w:rsidRPr="00392E39" w:rsidRDefault="008053D3" w:rsidP="008053D3">
            <w:pPr>
              <w:rPr>
                <w:b/>
                <w:i/>
                <w:sz w:val="18"/>
                <w:szCs w:val="18"/>
              </w:rPr>
            </w:pPr>
            <w:r w:rsidRPr="00392E39">
              <w:rPr>
                <w:b/>
                <w:i/>
                <w:sz w:val="18"/>
                <w:szCs w:val="18"/>
              </w:rPr>
              <w:t xml:space="preserve">Прослушайте порядок поведения населения на территории </w:t>
            </w:r>
            <w:proofErr w:type="spellStart"/>
            <w:r w:rsidRPr="00392E39">
              <w:rPr>
                <w:b/>
                <w:i/>
                <w:sz w:val="18"/>
                <w:szCs w:val="18"/>
              </w:rPr>
              <w:t>Завьяловского</w:t>
            </w:r>
            <w:proofErr w:type="spellEnd"/>
            <w:r w:rsidRPr="00392E39">
              <w:rPr>
                <w:b/>
                <w:i/>
                <w:sz w:val="18"/>
                <w:szCs w:val="18"/>
              </w:rPr>
              <w:t xml:space="preserve"> сельского поселения</w:t>
            </w:r>
          </w:p>
          <w:p w:rsidR="008053D3" w:rsidRPr="00392E39" w:rsidRDefault="008053D3" w:rsidP="008053D3">
            <w:pPr>
              <w:rPr>
                <w:sz w:val="18"/>
                <w:szCs w:val="18"/>
              </w:rPr>
            </w:pPr>
            <w:r w:rsidRPr="00392E39">
              <w:rPr>
                <w:sz w:val="18"/>
                <w:szCs w:val="18"/>
              </w:rPr>
              <w:t>-исключить пребывание на открытой местности.</w:t>
            </w:r>
          </w:p>
          <w:p w:rsidR="008053D3" w:rsidRPr="00392E39" w:rsidRDefault="008053D3" w:rsidP="008053D3">
            <w:pPr>
              <w:rPr>
                <w:sz w:val="18"/>
                <w:szCs w:val="18"/>
              </w:rPr>
            </w:pPr>
            <w:r w:rsidRPr="00392E39">
              <w:rPr>
                <w:sz w:val="18"/>
                <w:szCs w:val="18"/>
              </w:rPr>
              <w:t>-провести герметизацию жилых, производственных и хозяйственных помещений.</w:t>
            </w:r>
          </w:p>
          <w:p w:rsidR="008053D3" w:rsidRPr="00392E39" w:rsidRDefault="008053D3" w:rsidP="008053D3">
            <w:pPr>
              <w:rPr>
                <w:sz w:val="18"/>
                <w:szCs w:val="18"/>
              </w:rPr>
            </w:pPr>
            <w:r w:rsidRPr="00392E39">
              <w:rPr>
                <w:sz w:val="18"/>
                <w:szCs w:val="18"/>
              </w:rPr>
              <w:t>-использовать воду для питания и хозяйственных целей только из разрешенных источников водоснабжения, предварительно ее прокипятив.</w:t>
            </w:r>
          </w:p>
          <w:p w:rsidR="008053D3" w:rsidRPr="00392E39" w:rsidRDefault="008053D3" w:rsidP="008053D3">
            <w:pPr>
              <w:rPr>
                <w:sz w:val="18"/>
                <w:szCs w:val="18"/>
              </w:rPr>
            </w:pPr>
            <w:r w:rsidRPr="00392E39">
              <w:rPr>
                <w:sz w:val="18"/>
                <w:szCs w:val="18"/>
              </w:rPr>
              <w:t>-в помещениях проводить ежедневную влажную уборку с применением имеющихся дезинфицирующих средств.</w:t>
            </w:r>
          </w:p>
          <w:p w:rsidR="008053D3" w:rsidRPr="00392E39" w:rsidRDefault="008053D3" w:rsidP="008053D3">
            <w:pPr>
              <w:rPr>
                <w:sz w:val="18"/>
                <w:szCs w:val="18"/>
              </w:rPr>
            </w:pPr>
            <w:r w:rsidRPr="00392E39">
              <w:rPr>
                <w:sz w:val="18"/>
                <w:szCs w:val="18"/>
              </w:rPr>
              <w:t>-при появлении первых признаков заболевания необходимо срочно поставить в известность медицинских работников, при возможности принять «антидот» из АИ-2 при отравлении, а при применении противником «БС» принять противобактериальное средство №1</w:t>
            </w:r>
          </w:p>
          <w:p w:rsidR="008053D3" w:rsidRPr="00392E39" w:rsidRDefault="008053D3" w:rsidP="008053D3">
            <w:pPr>
              <w:rPr>
                <w:sz w:val="18"/>
                <w:szCs w:val="18"/>
              </w:rPr>
            </w:pPr>
            <w:r w:rsidRPr="00392E39">
              <w:rPr>
                <w:sz w:val="18"/>
                <w:szCs w:val="18"/>
              </w:rPr>
              <w:t xml:space="preserve">     Информация предоставлена Главным врачом центра гигиены и эпидемиологии в Новосибирской области_______________________________</w:t>
            </w:r>
          </w:p>
          <w:p w:rsidR="008053D3" w:rsidRPr="00392E39" w:rsidRDefault="008053D3" w:rsidP="008053D3">
            <w:pPr>
              <w:rPr>
                <w:sz w:val="18"/>
                <w:szCs w:val="18"/>
              </w:rPr>
            </w:pPr>
            <w:r w:rsidRPr="00392E39">
              <w:rPr>
                <w:sz w:val="18"/>
                <w:szCs w:val="18"/>
              </w:rPr>
              <w:t xml:space="preserve">     Вы прослушали сообщение 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8053D3" w:rsidRPr="00392E39" w:rsidRDefault="008053D3" w:rsidP="008053D3">
            <w:pPr>
              <w:jc w:val="center"/>
              <w:rPr>
                <w:sz w:val="18"/>
                <w:szCs w:val="18"/>
              </w:rPr>
            </w:pPr>
          </w:p>
          <w:p w:rsidR="008053D3" w:rsidRPr="00392E39" w:rsidRDefault="008053D3" w:rsidP="008053D3">
            <w:pPr>
              <w:jc w:val="center"/>
              <w:rPr>
                <w:b/>
                <w:i/>
                <w:sz w:val="18"/>
                <w:szCs w:val="18"/>
              </w:rPr>
            </w:pPr>
            <w:r w:rsidRPr="00392E39">
              <w:rPr>
                <w:b/>
                <w:i/>
                <w:sz w:val="18"/>
                <w:szCs w:val="18"/>
              </w:rPr>
              <w:t xml:space="preserve">Текст </w:t>
            </w:r>
            <w:r w:rsidRPr="00392E39">
              <w:rPr>
                <w:sz w:val="18"/>
                <w:szCs w:val="18"/>
              </w:rPr>
              <w:t>обращения</w:t>
            </w:r>
            <w:r w:rsidRPr="00392E39">
              <w:rPr>
                <w:b/>
                <w:i/>
                <w:sz w:val="18"/>
                <w:szCs w:val="18"/>
              </w:rPr>
              <w:t xml:space="preserve"> к населению при возникновении эпидемии</w:t>
            </w:r>
          </w:p>
          <w:p w:rsidR="008053D3" w:rsidRPr="00392E39" w:rsidRDefault="008053D3" w:rsidP="008053D3">
            <w:pPr>
              <w:rPr>
                <w:b/>
                <w:sz w:val="18"/>
                <w:szCs w:val="18"/>
              </w:rPr>
            </w:pPr>
            <w:r w:rsidRPr="00392E39">
              <w:rPr>
                <w:b/>
                <w:sz w:val="18"/>
                <w:szCs w:val="18"/>
              </w:rPr>
              <w:t xml:space="preserve">Внимание!!! Внимание!!! Граждане!!! </w:t>
            </w:r>
          </w:p>
          <w:p w:rsidR="008053D3" w:rsidRPr="00392E39" w:rsidRDefault="008053D3" w:rsidP="008053D3">
            <w:pPr>
              <w:jc w:val="center"/>
              <w:rPr>
                <w:sz w:val="18"/>
                <w:szCs w:val="18"/>
              </w:rPr>
            </w:pPr>
          </w:p>
          <w:p w:rsidR="008053D3" w:rsidRPr="00392E39" w:rsidRDefault="008053D3" w:rsidP="008053D3">
            <w:pPr>
              <w:rPr>
                <w:sz w:val="18"/>
                <w:szCs w:val="18"/>
              </w:rPr>
            </w:pPr>
            <w:r w:rsidRPr="00392E39">
              <w:rPr>
                <w:sz w:val="18"/>
                <w:szCs w:val="18"/>
              </w:rPr>
              <w:t xml:space="preserve">К вам обращается _______________________по делам ГО и ЧС </w:t>
            </w:r>
            <w:proofErr w:type="spellStart"/>
            <w:r w:rsidRPr="00392E39">
              <w:rPr>
                <w:sz w:val="18"/>
                <w:szCs w:val="18"/>
              </w:rPr>
              <w:t>Завьяловского</w:t>
            </w:r>
            <w:proofErr w:type="spellEnd"/>
            <w:r w:rsidRPr="00392E39">
              <w:rPr>
                <w:sz w:val="18"/>
                <w:szCs w:val="18"/>
              </w:rPr>
              <w:t xml:space="preserve"> сельского поселения.</w:t>
            </w:r>
          </w:p>
          <w:p w:rsidR="008053D3" w:rsidRPr="00392E39" w:rsidRDefault="008053D3" w:rsidP="008053D3">
            <w:pPr>
              <w:rPr>
                <w:sz w:val="18"/>
                <w:szCs w:val="18"/>
              </w:rPr>
            </w:pPr>
            <w:r w:rsidRPr="00392E39">
              <w:rPr>
                <w:sz w:val="18"/>
                <w:szCs w:val="18"/>
              </w:rPr>
              <w:t>__________</w:t>
            </w:r>
          </w:p>
          <w:p w:rsidR="008053D3" w:rsidRPr="00392E39" w:rsidRDefault="008053D3" w:rsidP="008053D3">
            <w:pPr>
              <w:rPr>
                <w:sz w:val="18"/>
                <w:szCs w:val="18"/>
              </w:rPr>
            </w:pPr>
            <w:r w:rsidRPr="00392E39">
              <w:rPr>
                <w:sz w:val="18"/>
                <w:szCs w:val="18"/>
              </w:rPr>
              <w:t xml:space="preserve">(дата, время)  на территории </w:t>
            </w:r>
            <w:proofErr w:type="spellStart"/>
            <w:r w:rsidRPr="00392E39">
              <w:rPr>
                <w:sz w:val="18"/>
                <w:szCs w:val="18"/>
              </w:rPr>
              <w:t>Завьяловского</w:t>
            </w:r>
            <w:proofErr w:type="spellEnd"/>
            <w:r w:rsidRPr="00392E39">
              <w:rPr>
                <w:sz w:val="18"/>
                <w:szCs w:val="18"/>
              </w:rPr>
              <w:t xml:space="preserve"> сельского поселения  в населенных пунктах</w:t>
            </w:r>
          </w:p>
          <w:p w:rsidR="008053D3" w:rsidRPr="00392E39" w:rsidRDefault="008053D3" w:rsidP="008053D3">
            <w:pPr>
              <w:rPr>
                <w:sz w:val="18"/>
                <w:szCs w:val="18"/>
              </w:rPr>
            </w:pPr>
            <w:r w:rsidRPr="00392E39">
              <w:rPr>
                <w:sz w:val="18"/>
                <w:szCs w:val="18"/>
              </w:rPr>
              <w:t>____________________________________________________отмечены случаи заболевания людей и животных___________________________________________(наименование заболевания).</w:t>
            </w:r>
          </w:p>
          <w:p w:rsidR="002B7D3A" w:rsidRPr="004D3C95" w:rsidRDefault="008053D3" w:rsidP="005C7F1A">
            <w:pPr>
              <w:rPr>
                <w:b/>
                <w:sz w:val="20"/>
                <w:szCs w:val="20"/>
              </w:rPr>
            </w:pPr>
            <w:r w:rsidRPr="00392E39">
              <w:rPr>
                <w:sz w:val="18"/>
                <w:szCs w:val="18"/>
              </w:rPr>
              <w:t xml:space="preserve">Администрацией </w:t>
            </w:r>
            <w:proofErr w:type="spellStart"/>
            <w:r w:rsidRPr="00392E39">
              <w:rPr>
                <w:sz w:val="18"/>
                <w:szCs w:val="18"/>
              </w:rPr>
              <w:t>Завьяловского</w:t>
            </w:r>
            <w:proofErr w:type="spellEnd"/>
            <w:r w:rsidRPr="00392E39">
              <w:rPr>
                <w:sz w:val="18"/>
                <w:szCs w:val="18"/>
              </w:rPr>
              <w:t xml:space="preserve"> сельского поселения принимаются  меры для локализации заболеваний и предотвращения возникновения </w:t>
            </w:r>
          </w:p>
        </w:tc>
      </w:tr>
      <w:tr w:rsidR="002B7D3A" w:rsidRPr="004D3C95" w:rsidTr="000A0226">
        <w:tc>
          <w:tcPr>
            <w:tcW w:w="11058" w:type="dxa"/>
          </w:tcPr>
          <w:p w:rsidR="00020C7E" w:rsidRDefault="00020C7E" w:rsidP="00020C7E">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6</w:t>
            </w:r>
          </w:p>
          <w:p w:rsidR="005C7F1A" w:rsidRPr="00392E39" w:rsidRDefault="005C7F1A" w:rsidP="005C7F1A">
            <w:pPr>
              <w:rPr>
                <w:sz w:val="18"/>
                <w:szCs w:val="18"/>
              </w:rPr>
            </w:pPr>
            <w:r w:rsidRPr="00392E39">
              <w:rPr>
                <w:sz w:val="18"/>
                <w:szCs w:val="18"/>
              </w:rPr>
              <w:t>эпидемии.</w:t>
            </w:r>
          </w:p>
          <w:p w:rsidR="005C7F1A" w:rsidRPr="00392E39" w:rsidRDefault="005C7F1A" w:rsidP="005C7F1A">
            <w:pPr>
              <w:rPr>
                <w:b/>
                <w:i/>
                <w:sz w:val="18"/>
                <w:szCs w:val="18"/>
              </w:rPr>
            </w:pPr>
            <w:r w:rsidRPr="00392E39">
              <w:rPr>
                <w:b/>
                <w:i/>
                <w:sz w:val="18"/>
                <w:szCs w:val="18"/>
              </w:rPr>
              <w:t xml:space="preserve">Прослушайте порядок поведения населения на территории </w:t>
            </w:r>
            <w:proofErr w:type="spellStart"/>
            <w:r w:rsidRPr="00392E39">
              <w:rPr>
                <w:b/>
                <w:i/>
                <w:sz w:val="18"/>
                <w:szCs w:val="18"/>
              </w:rPr>
              <w:t>Завьяловского</w:t>
            </w:r>
            <w:proofErr w:type="spellEnd"/>
            <w:r w:rsidRPr="00392E39">
              <w:rPr>
                <w:b/>
                <w:i/>
                <w:sz w:val="18"/>
                <w:szCs w:val="18"/>
              </w:rPr>
              <w:t xml:space="preserve"> сельского поселения.</w:t>
            </w:r>
          </w:p>
          <w:p w:rsidR="005C7F1A" w:rsidRPr="00392E39" w:rsidRDefault="005C7F1A" w:rsidP="005C7F1A">
            <w:pPr>
              <w:rPr>
                <w:sz w:val="18"/>
                <w:szCs w:val="18"/>
              </w:rPr>
            </w:pPr>
            <w:r w:rsidRPr="00392E39">
              <w:rPr>
                <w:sz w:val="18"/>
                <w:szCs w:val="18"/>
              </w:rPr>
              <w:t>-при появлении первых признаков заболевания необходимо обратиться к медработникам.</w:t>
            </w:r>
          </w:p>
          <w:p w:rsidR="005C7F1A" w:rsidRPr="00392E39" w:rsidRDefault="005C7F1A" w:rsidP="005C7F1A">
            <w:pPr>
              <w:rPr>
                <w:sz w:val="18"/>
                <w:szCs w:val="18"/>
              </w:rPr>
            </w:pPr>
            <w:r w:rsidRPr="00392E39">
              <w:rPr>
                <w:sz w:val="18"/>
                <w:szCs w:val="18"/>
              </w:rPr>
              <w:t>-не употреблять в пищу непроверенные продукты питания и воду.</w:t>
            </w:r>
          </w:p>
          <w:p w:rsidR="005C7F1A" w:rsidRPr="00392E39" w:rsidRDefault="005C7F1A" w:rsidP="005C7F1A">
            <w:pPr>
              <w:rPr>
                <w:sz w:val="18"/>
                <w:szCs w:val="18"/>
              </w:rPr>
            </w:pPr>
            <w:r w:rsidRPr="00392E39">
              <w:rPr>
                <w:sz w:val="18"/>
                <w:szCs w:val="18"/>
              </w:rPr>
              <w:t>-до минимума ограничить обращение с населением.</w:t>
            </w:r>
          </w:p>
          <w:p w:rsidR="005C7F1A" w:rsidRPr="00392E39" w:rsidRDefault="005C7F1A" w:rsidP="005C7F1A">
            <w:pPr>
              <w:rPr>
                <w:sz w:val="18"/>
                <w:szCs w:val="18"/>
              </w:rPr>
            </w:pPr>
            <w:r w:rsidRPr="00392E39">
              <w:rPr>
                <w:sz w:val="18"/>
                <w:szCs w:val="18"/>
              </w:rPr>
              <w:t xml:space="preserve">     Информация предоставлена Главным врачом центра гигиены и эпидемиологии в Новосибирской области_______________________________</w:t>
            </w:r>
          </w:p>
          <w:p w:rsidR="005C7F1A" w:rsidRPr="00392E39" w:rsidRDefault="005C7F1A" w:rsidP="005C7F1A">
            <w:pPr>
              <w:rPr>
                <w:sz w:val="18"/>
                <w:szCs w:val="18"/>
              </w:rPr>
            </w:pPr>
            <w:r w:rsidRPr="00392E39">
              <w:rPr>
                <w:sz w:val="18"/>
                <w:szCs w:val="18"/>
              </w:rPr>
              <w:t xml:space="preserve">     Вы прослушали сообщение 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5C7F1A" w:rsidRPr="00392E39" w:rsidRDefault="005C7F1A" w:rsidP="005C7F1A">
            <w:pPr>
              <w:ind w:firstLine="900"/>
              <w:jc w:val="center"/>
              <w:rPr>
                <w:b/>
                <w:i/>
                <w:sz w:val="18"/>
                <w:szCs w:val="18"/>
              </w:rPr>
            </w:pPr>
            <w:r w:rsidRPr="00392E39">
              <w:rPr>
                <w:b/>
                <w:i/>
                <w:sz w:val="18"/>
                <w:szCs w:val="18"/>
              </w:rPr>
              <w:t>Текст обращения к населению</w:t>
            </w:r>
            <w:r>
              <w:rPr>
                <w:b/>
                <w:i/>
                <w:sz w:val="18"/>
                <w:szCs w:val="18"/>
              </w:rPr>
              <w:t xml:space="preserve"> </w:t>
            </w:r>
            <w:r w:rsidRPr="00392E39">
              <w:rPr>
                <w:b/>
                <w:i/>
                <w:sz w:val="18"/>
                <w:szCs w:val="18"/>
              </w:rPr>
              <w:t>при возникновении аварии на АЭС</w:t>
            </w:r>
          </w:p>
          <w:p w:rsidR="005C7F1A" w:rsidRPr="00392E39" w:rsidRDefault="005C7F1A" w:rsidP="005C7F1A">
            <w:pPr>
              <w:ind w:firstLine="900"/>
              <w:rPr>
                <w:sz w:val="18"/>
                <w:szCs w:val="18"/>
              </w:rPr>
            </w:pPr>
            <w:r w:rsidRPr="00392E39">
              <w:rPr>
                <w:sz w:val="18"/>
                <w:szCs w:val="18"/>
              </w:rPr>
              <w:t>Внимание!! Внимание!</w:t>
            </w:r>
            <w:proofErr w:type="gramStart"/>
            <w:r w:rsidRPr="00392E39">
              <w:rPr>
                <w:sz w:val="18"/>
                <w:szCs w:val="18"/>
              </w:rPr>
              <w:t>!Г</w:t>
            </w:r>
            <w:proofErr w:type="gramEnd"/>
            <w:r w:rsidRPr="00392E39">
              <w:rPr>
                <w:sz w:val="18"/>
                <w:szCs w:val="18"/>
              </w:rPr>
              <w:t xml:space="preserve">раждане!!! К вам обращается комиссия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5C7F1A" w:rsidRPr="00392E39" w:rsidRDefault="005C7F1A" w:rsidP="005C7F1A">
            <w:pPr>
              <w:ind w:firstLine="900"/>
              <w:jc w:val="both"/>
              <w:rPr>
                <w:sz w:val="18"/>
                <w:szCs w:val="18"/>
              </w:rPr>
            </w:pPr>
            <w:proofErr w:type="gramStart"/>
            <w:r w:rsidRPr="00392E39">
              <w:rPr>
                <w:sz w:val="18"/>
                <w:szCs w:val="18"/>
              </w:rPr>
              <w:t>В</w:t>
            </w:r>
            <w:proofErr w:type="gramEnd"/>
            <w:r w:rsidRPr="00392E39">
              <w:rPr>
                <w:sz w:val="18"/>
                <w:szCs w:val="18"/>
              </w:rPr>
              <w:t xml:space="preserve"> ____________ часов произошла авария на </w:t>
            </w:r>
          </w:p>
          <w:p w:rsidR="005C7F1A" w:rsidRPr="00392E39" w:rsidRDefault="005C7F1A" w:rsidP="005C7F1A">
            <w:pPr>
              <w:ind w:firstLine="900"/>
              <w:jc w:val="both"/>
              <w:rPr>
                <w:sz w:val="18"/>
                <w:szCs w:val="18"/>
              </w:rPr>
            </w:pPr>
            <w:r w:rsidRPr="00392E39">
              <w:rPr>
                <w:sz w:val="18"/>
                <w:szCs w:val="18"/>
              </w:rPr>
              <w:t xml:space="preserve">         (дата и время)</w:t>
            </w:r>
            <w:r w:rsidRPr="00392E39">
              <w:rPr>
                <w:sz w:val="18"/>
                <w:szCs w:val="18"/>
              </w:rPr>
              <w:tab/>
            </w:r>
          </w:p>
          <w:p w:rsidR="005C7F1A" w:rsidRPr="00392E39" w:rsidRDefault="005C7F1A" w:rsidP="005C7F1A">
            <w:pPr>
              <w:ind w:firstLine="900"/>
              <w:jc w:val="both"/>
              <w:rPr>
                <w:sz w:val="18"/>
                <w:szCs w:val="18"/>
              </w:rPr>
            </w:pPr>
            <w:r w:rsidRPr="00392E39">
              <w:rPr>
                <w:sz w:val="18"/>
                <w:szCs w:val="18"/>
              </w:rPr>
              <w:t xml:space="preserve">_____________________________ АЭС </w:t>
            </w:r>
          </w:p>
          <w:p w:rsidR="005C7F1A" w:rsidRPr="00392E39" w:rsidRDefault="005C7F1A" w:rsidP="005C7F1A">
            <w:pPr>
              <w:ind w:firstLine="900"/>
              <w:rPr>
                <w:sz w:val="18"/>
                <w:szCs w:val="18"/>
              </w:rPr>
            </w:pPr>
            <w:r w:rsidRPr="00392E39">
              <w:rPr>
                <w:sz w:val="18"/>
                <w:szCs w:val="18"/>
              </w:rPr>
              <w:t xml:space="preserve">             (указать на какой)</w:t>
            </w:r>
          </w:p>
          <w:p w:rsidR="005C7F1A" w:rsidRPr="00392E39" w:rsidRDefault="005C7F1A" w:rsidP="005C7F1A">
            <w:pPr>
              <w:tabs>
                <w:tab w:val="num" w:pos="0"/>
              </w:tabs>
              <w:ind w:firstLine="900"/>
              <w:jc w:val="both"/>
              <w:rPr>
                <w:sz w:val="18"/>
                <w:szCs w:val="18"/>
              </w:rPr>
            </w:pPr>
            <w:r w:rsidRPr="00392E39">
              <w:rPr>
                <w:sz w:val="18"/>
                <w:szCs w:val="18"/>
              </w:rPr>
              <w:t>В целях снижения влияния последствий аварии, населению района необходимо соблюдать меры радиационной безопасности и санитарной гигиены:</w:t>
            </w:r>
          </w:p>
          <w:p w:rsidR="005C7F1A" w:rsidRPr="00392E39" w:rsidRDefault="005C7F1A" w:rsidP="005C7F1A">
            <w:pPr>
              <w:tabs>
                <w:tab w:val="num" w:pos="0"/>
              </w:tabs>
              <w:ind w:firstLine="900"/>
              <w:jc w:val="both"/>
              <w:rPr>
                <w:sz w:val="18"/>
                <w:szCs w:val="18"/>
              </w:rPr>
            </w:pPr>
            <w:r w:rsidRPr="00392E39">
              <w:rPr>
                <w:sz w:val="18"/>
                <w:szCs w:val="18"/>
              </w:rPr>
              <w:t>- главную опасность для людей, находящихся на местности, загрязненной радиационными веществами представляет внутреннее облучение, то есть попадание радиоактивных веществ внутрь организма с вдыхаемым воздухом, при приеме пищи и воды. Поэтому необходимо защищать органы дыхания от попадания радиоактивных веществ, подготовить жилище, соблюдать правила поведения;</w:t>
            </w:r>
          </w:p>
          <w:p w:rsidR="005C7F1A" w:rsidRPr="00392E39" w:rsidRDefault="005C7F1A" w:rsidP="005C7F1A">
            <w:pPr>
              <w:tabs>
                <w:tab w:val="num" w:pos="0"/>
              </w:tabs>
              <w:ind w:firstLine="900"/>
              <w:jc w:val="both"/>
              <w:rPr>
                <w:sz w:val="18"/>
                <w:szCs w:val="18"/>
              </w:rPr>
            </w:pPr>
            <w:r w:rsidRPr="00392E39">
              <w:rPr>
                <w:sz w:val="18"/>
                <w:szCs w:val="18"/>
              </w:rPr>
              <w:t xml:space="preserve">- для защиты органов дыхания используйте респиратор типа «Лепесток 2, респираторы Р-2, ватно-марлевые повязки, </w:t>
            </w:r>
            <w:proofErr w:type="spellStart"/>
            <w:r w:rsidRPr="00392E39">
              <w:rPr>
                <w:sz w:val="18"/>
                <w:szCs w:val="18"/>
              </w:rPr>
              <w:t>противопыльные</w:t>
            </w:r>
            <w:proofErr w:type="spellEnd"/>
            <w:r w:rsidRPr="00392E39">
              <w:rPr>
                <w:sz w:val="18"/>
                <w:szCs w:val="18"/>
              </w:rPr>
              <w:t xml:space="preserve"> тканевые маски, а также гражданские противогазы.</w:t>
            </w:r>
          </w:p>
          <w:p w:rsidR="005C7F1A" w:rsidRPr="00392E39" w:rsidRDefault="005C7F1A" w:rsidP="005C7F1A">
            <w:pPr>
              <w:ind w:firstLine="900"/>
              <w:jc w:val="center"/>
              <w:rPr>
                <w:b/>
                <w:i/>
                <w:sz w:val="18"/>
                <w:szCs w:val="18"/>
              </w:rPr>
            </w:pPr>
            <w:r w:rsidRPr="00392E39">
              <w:rPr>
                <w:b/>
                <w:i/>
                <w:sz w:val="18"/>
                <w:szCs w:val="18"/>
              </w:rPr>
              <w:t>Как изготовить ватно-марлевые повязки:</w:t>
            </w:r>
          </w:p>
          <w:p w:rsidR="005C7F1A" w:rsidRPr="00392E39" w:rsidRDefault="005C7F1A" w:rsidP="005C7F1A">
            <w:pPr>
              <w:ind w:firstLine="900"/>
              <w:jc w:val="both"/>
              <w:rPr>
                <w:sz w:val="18"/>
                <w:szCs w:val="18"/>
              </w:rPr>
            </w:pPr>
            <w:r w:rsidRPr="00392E39">
              <w:rPr>
                <w:sz w:val="18"/>
                <w:szCs w:val="18"/>
              </w:rPr>
              <w:t xml:space="preserve">- берется кусок марли длиной 100 и шириной </w:t>
            </w:r>
            <w:smartTag w:uri="urn:schemas-microsoft-com:office:smarttags" w:element="metricconverter">
              <w:smartTagPr>
                <w:attr w:name="ProductID" w:val="50 см"/>
              </w:smartTagPr>
              <w:r w:rsidRPr="00392E39">
                <w:rPr>
                  <w:sz w:val="18"/>
                  <w:szCs w:val="18"/>
                </w:rPr>
                <w:t>50 см</w:t>
              </w:r>
            </w:smartTag>
            <w:r w:rsidRPr="00392E39">
              <w:rPr>
                <w:sz w:val="18"/>
                <w:szCs w:val="18"/>
              </w:rPr>
              <w:t>;</w:t>
            </w:r>
          </w:p>
          <w:p w:rsidR="005C7F1A" w:rsidRPr="00392E39" w:rsidRDefault="005C7F1A" w:rsidP="005C7F1A">
            <w:pPr>
              <w:ind w:firstLine="900"/>
              <w:jc w:val="both"/>
              <w:rPr>
                <w:sz w:val="18"/>
                <w:szCs w:val="18"/>
              </w:rPr>
            </w:pPr>
            <w:r w:rsidRPr="00392E39">
              <w:rPr>
                <w:sz w:val="18"/>
                <w:szCs w:val="18"/>
              </w:rPr>
              <w:t xml:space="preserve">- в средней части куска на площади 30 х </w:t>
            </w:r>
            <w:smartTag w:uri="urn:schemas-microsoft-com:office:smarttags" w:element="metricconverter">
              <w:smartTagPr>
                <w:attr w:name="ProductID" w:val="20 см"/>
              </w:smartTagPr>
              <w:r w:rsidRPr="00392E39">
                <w:rPr>
                  <w:sz w:val="18"/>
                  <w:szCs w:val="18"/>
                </w:rPr>
                <w:t>20 см</w:t>
              </w:r>
            </w:smartTag>
            <w:r w:rsidRPr="00392E39">
              <w:rPr>
                <w:sz w:val="18"/>
                <w:szCs w:val="18"/>
              </w:rPr>
              <w:t xml:space="preserve">. кладется ровный слой ваты толщиной примерно </w:t>
            </w:r>
            <w:smartTag w:uri="urn:schemas-microsoft-com:office:smarttags" w:element="metricconverter">
              <w:smartTagPr>
                <w:attr w:name="ProductID" w:val="2 см"/>
              </w:smartTagPr>
              <w:r w:rsidRPr="00392E39">
                <w:rPr>
                  <w:sz w:val="18"/>
                  <w:szCs w:val="18"/>
                </w:rPr>
                <w:t>2 см</w:t>
              </w:r>
            </w:smartTag>
            <w:r w:rsidRPr="00392E39">
              <w:rPr>
                <w:sz w:val="18"/>
                <w:szCs w:val="18"/>
              </w:rPr>
              <w:t>;</w:t>
            </w:r>
          </w:p>
          <w:p w:rsidR="005C7F1A" w:rsidRPr="00392E39" w:rsidRDefault="005C7F1A" w:rsidP="005C7F1A">
            <w:pPr>
              <w:ind w:firstLine="900"/>
              <w:jc w:val="both"/>
              <w:rPr>
                <w:sz w:val="18"/>
                <w:szCs w:val="18"/>
              </w:rPr>
            </w:pPr>
            <w:r w:rsidRPr="00392E39">
              <w:rPr>
                <w:sz w:val="18"/>
                <w:szCs w:val="18"/>
              </w:rPr>
              <w:t>- свободные от ваты края марли по всей длине куска с обеих сторон завертываются, закрывая вату 4</w:t>
            </w:r>
          </w:p>
          <w:p w:rsidR="005C7F1A" w:rsidRPr="00392E39" w:rsidRDefault="005C7F1A" w:rsidP="005C7F1A">
            <w:pPr>
              <w:ind w:firstLine="900"/>
              <w:jc w:val="both"/>
              <w:rPr>
                <w:sz w:val="18"/>
                <w:szCs w:val="18"/>
              </w:rPr>
            </w:pPr>
            <w:r w:rsidRPr="00392E39">
              <w:rPr>
                <w:sz w:val="18"/>
                <w:szCs w:val="18"/>
              </w:rPr>
              <w:t xml:space="preserve">- с обеих сторон посредине марля разрезается 30 – </w:t>
            </w:r>
            <w:smartTag w:uri="urn:schemas-microsoft-com:office:smarttags" w:element="metricconverter">
              <w:smartTagPr>
                <w:attr w:name="ProductID" w:val="35 см"/>
              </w:smartTagPr>
              <w:r w:rsidRPr="00392E39">
                <w:rPr>
                  <w:sz w:val="18"/>
                  <w:szCs w:val="18"/>
                </w:rPr>
                <w:t>35 см</w:t>
              </w:r>
            </w:smartTag>
            <w:r w:rsidRPr="00392E39">
              <w:rPr>
                <w:sz w:val="18"/>
                <w:szCs w:val="18"/>
              </w:rPr>
              <w:t>;</w:t>
            </w:r>
          </w:p>
          <w:p w:rsidR="005C7F1A" w:rsidRPr="00392E39" w:rsidRDefault="005C7F1A" w:rsidP="005C7F1A">
            <w:pPr>
              <w:ind w:firstLine="900"/>
              <w:jc w:val="both"/>
              <w:rPr>
                <w:sz w:val="18"/>
                <w:szCs w:val="18"/>
              </w:rPr>
            </w:pPr>
            <w:r w:rsidRPr="00392E39">
              <w:rPr>
                <w:sz w:val="18"/>
                <w:szCs w:val="18"/>
              </w:rPr>
              <w:t>- если имеется марля, но нет ваты, можно изготовить марлевую повязку. Для этого вместо ваты на середину куска марли укладывается пять – шесть слоев марли.</w:t>
            </w:r>
          </w:p>
          <w:p w:rsidR="005C7F1A" w:rsidRPr="00392E39" w:rsidRDefault="005C7F1A" w:rsidP="005C7F1A">
            <w:pPr>
              <w:ind w:firstLine="900"/>
              <w:rPr>
                <w:b/>
                <w:bCs/>
                <w:i/>
                <w:sz w:val="18"/>
                <w:szCs w:val="18"/>
              </w:rPr>
            </w:pPr>
            <w:r w:rsidRPr="00392E39">
              <w:rPr>
                <w:b/>
                <w:bCs/>
                <w:i/>
                <w:sz w:val="18"/>
                <w:szCs w:val="18"/>
              </w:rPr>
              <w:t>Помните!</w:t>
            </w:r>
          </w:p>
          <w:p w:rsidR="005C7F1A" w:rsidRPr="00392E39" w:rsidRDefault="005C7F1A" w:rsidP="005C7F1A">
            <w:pPr>
              <w:ind w:firstLine="900"/>
              <w:jc w:val="both"/>
              <w:rPr>
                <w:sz w:val="18"/>
                <w:szCs w:val="18"/>
              </w:rPr>
            </w:pPr>
            <w:r w:rsidRPr="00392E39">
              <w:rPr>
                <w:sz w:val="18"/>
                <w:szCs w:val="18"/>
              </w:rPr>
              <w:t>Средства защиты органов дыхания необходимо обязательно использовать:</w:t>
            </w:r>
          </w:p>
          <w:p w:rsidR="005C7F1A" w:rsidRPr="00392E39" w:rsidRDefault="005C7F1A" w:rsidP="005C7F1A">
            <w:pPr>
              <w:ind w:firstLine="900"/>
              <w:jc w:val="both"/>
              <w:rPr>
                <w:sz w:val="18"/>
                <w:szCs w:val="18"/>
              </w:rPr>
            </w:pPr>
            <w:r w:rsidRPr="00392E39">
              <w:rPr>
                <w:sz w:val="18"/>
                <w:szCs w:val="18"/>
              </w:rPr>
              <w:t>- при выпадении радиоактивных веществ на местности;</w:t>
            </w:r>
          </w:p>
          <w:p w:rsidR="005C7F1A" w:rsidRPr="00392E39" w:rsidRDefault="005C7F1A" w:rsidP="005C7F1A">
            <w:pPr>
              <w:ind w:firstLine="900"/>
              <w:jc w:val="both"/>
              <w:rPr>
                <w:sz w:val="18"/>
                <w:szCs w:val="18"/>
              </w:rPr>
            </w:pPr>
            <w:r w:rsidRPr="00392E39">
              <w:rPr>
                <w:sz w:val="18"/>
                <w:szCs w:val="18"/>
              </w:rPr>
              <w:t>- при всех видах пылеобразования (сильный ветер, прохождение транспорта, особенно по грунтовым дорогам и т.д.).</w:t>
            </w:r>
          </w:p>
          <w:p w:rsidR="005C7F1A" w:rsidRPr="00392E39" w:rsidRDefault="005C7F1A" w:rsidP="005C7F1A">
            <w:pPr>
              <w:ind w:firstLine="900"/>
              <w:jc w:val="both"/>
              <w:rPr>
                <w:sz w:val="18"/>
                <w:szCs w:val="18"/>
              </w:rPr>
            </w:pPr>
            <w:r w:rsidRPr="00392E39">
              <w:rPr>
                <w:sz w:val="18"/>
                <w:szCs w:val="18"/>
              </w:rPr>
              <w:t>Средства защиты можно не использовать при нахождении в жилых и административных зданиях, в тихую безветренную погоду и после дождя.</w:t>
            </w:r>
          </w:p>
          <w:p w:rsidR="005C7F1A" w:rsidRPr="00392E39" w:rsidRDefault="005C7F1A" w:rsidP="005C7F1A">
            <w:pPr>
              <w:pStyle w:val="6"/>
              <w:spacing w:before="0" w:after="0"/>
              <w:ind w:firstLine="900"/>
              <w:outlineLvl w:val="5"/>
              <w:rPr>
                <w:i/>
                <w:sz w:val="18"/>
                <w:szCs w:val="18"/>
              </w:rPr>
            </w:pPr>
            <w:r w:rsidRPr="00392E39">
              <w:rPr>
                <w:i/>
                <w:sz w:val="18"/>
                <w:szCs w:val="18"/>
              </w:rPr>
              <w:t>Защита кожных покровов</w:t>
            </w:r>
          </w:p>
          <w:p w:rsidR="005C7F1A" w:rsidRPr="00392E39" w:rsidRDefault="005C7F1A" w:rsidP="005C7F1A">
            <w:pPr>
              <w:ind w:firstLine="900"/>
              <w:jc w:val="both"/>
              <w:rPr>
                <w:sz w:val="18"/>
                <w:szCs w:val="18"/>
              </w:rPr>
            </w:pPr>
            <w:r w:rsidRPr="00392E39">
              <w:rPr>
                <w:sz w:val="18"/>
                <w:szCs w:val="18"/>
              </w:rPr>
              <w:t>Попадание в больших количествах радиоактивных веществ на открытые участки кожи может вызвать ее поражение – кожные ожоги. Во избежание поражения кожных покровов необходимо использовать плащи с капюшоном, накидки, комбинезоны, резиновую обувь, перчатки.</w:t>
            </w:r>
          </w:p>
          <w:p w:rsidR="005C7F1A" w:rsidRPr="00392E39" w:rsidRDefault="005C7F1A" w:rsidP="005C7F1A">
            <w:pPr>
              <w:pStyle w:val="6"/>
              <w:spacing w:before="0" w:after="0"/>
              <w:ind w:firstLine="900"/>
              <w:outlineLvl w:val="5"/>
              <w:rPr>
                <w:i/>
                <w:sz w:val="18"/>
                <w:szCs w:val="18"/>
              </w:rPr>
            </w:pPr>
            <w:r w:rsidRPr="00392E39">
              <w:rPr>
                <w:i/>
                <w:sz w:val="18"/>
                <w:szCs w:val="18"/>
              </w:rPr>
              <w:t>Защита жилища, источников воды и продуктов питания</w:t>
            </w:r>
          </w:p>
          <w:p w:rsidR="005C7F1A" w:rsidRPr="00392E39" w:rsidRDefault="005C7F1A" w:rsidP="005C7F1A">
            <w:pPr>
              <w:ind w:firstLine="900"/>
              <w:jc w:val="both"/>
              <w:rPr>
                <w:sz w:val="18"/>
                <w:szCs w:val="18"/>
              </w:rPr>
            </w:pPr>
            <w:r w:rsidRPr="00392E39">
              <w:rPr>
                <w:sz w:val="18"/>
                <w:szCs w:val="18"/>
              </w:rPr>
              <w:t xml:space="preserve">Все окна в домах закройте пленкой, входные двери оборудуйте мягкими шторами. Закройте дымоходы, вентиляционные отдушины (люки). Ковровые дорожки сверните, мягкую мебель накройте чехлами, столы накройте пленкой или полиэтиленовой пленкой. Перед входной дверью поставьте емкость и расстелите коврик. Колодцы оборудуйте крышками, навесами и глиняными </w:t>
            </w:r>
            <w:proofErr w:type="spellStart"/>
            <w:r w:rsidRPr="00392E39">
              <w:rPr>
                <w:sz w:val="18"/>
                <w:szCs w:val="18"/>
              </w:rPr>
              <w:t>отмостками</w:t>
            </w:r>
            <w:proofErr w:type="spellEnd"/>
            <w:r w:rsidRPr="00392E39">
              <w:rPr>
                <w:sz w:val="18"/>
                <w:szCs w:val="18"/>
              </w:rPr>
              <w:t>. Продукты храните в стеклянной таре или полиэтиленовых пакетах, в холодильниках.</w:t>
            </w:r>
          </w:p>
          <w:p w:rsidR="005C7F1A" w:rsidRPr="00392E39" w:rsidRDefault="005C7F1A" w:rsidP="005C7F1A">
            <w:pPr>
              <w:ind w:firstLine="900"/>
              <w:rPr>
                <w:b/>
                <w:i/>
                <w:sz w:val="18"/>
                <w:szCs w:val="18"/>
              </w:rPr>
            </w:pPr>
            <w:r w:rsidRPr="00392E39">
              <w:rPr>
                <w:b/>
                <w:i/>
                <w:sz w:val="18"/>
                <w:szCs w:val="18"/>
              </w:rPr>
              <w:t>Соблюдайте правила радиационной безопасности и личной гигиены</w:t>
            </w:r>
          </w:p>
          <w:p w:rsidR="005C7F1A" w:rsidRPr="00392E39" w:rsidRDefault="005C7F1A" w:rsidP="005C7F1A">
            <w:pPr>
              <w:ind w:firstLine="900"/>
              <w:jc w:val="both"/>
              <w:rPr>
                <w:sz w:val="18"/>
                <w:szCs w:val="18"/>
              </w:rPr>
            </w:pPr>
            <w:r w:rsidRPr="00392E39">
              <w:rPr>
                <w:sz w:val="18"/>
                <w:szCs w:val="18"/>
              </w:rPr>
              <w:t>Для предупреждения или ослабления воздействия на организм радиоактивных веществ:</w:t>
            </w:r>
          </w:p>
          <w:p w:rsidR="005C7F1A" w:rsidRPr="00392E39" w:rsidRDefault="005C7F1A" w:rsidP="005C7F1A">
            <w:pPr>
              <w:ind w:firstLine="900"/>
              <w:jc w:val="both"/>
              <w:rPr>
                <w:sz w:val="18"/>
                <w:szCs w:val="18"/>
              </w:rPr>
            </w:pPr>
            <w:r w:rsidRPr="00392E39">
              <w:rPr>
                <w:sz w:val="18"/>
                <w:szCs w:val="18"/>
              </w:rPr>
              <w:t>- максимально ограничьте пребывание на открытой территории, при выходе из помещений используйте средства индивидуальной защиты (респиратор, повязку, плащ, резиновые сапоги);</w:t>
            </w:r>
          </w:p>
          <w:p w:rsidR="005C7F1A" w:rsidRPr="00392E39" w:rsidRDefault="005C7F1A" w:rsidP="005C7F1A">
            <w:pPr>
              <w:ind w:firstLine="900"/>
              <w:jc w:val="both"/>
              <w:rPr>
                <w:sz w:val="18"/>
                <w:szCs w:val="18"/>
              </w:rPr>
            </w:pPr>
            <w:r w:rsidRPr="00392E39">
              <w:rPr>
                <w:sz w:val="18"/>
                <w:szCs w:val="18"/>
              </w:rPr>
              <w:t>- при нахождении на открытой территории не раздевайтесь, не садитесь на землю, не курите;</w:t>
            </w:r>
          </w:p>
          <w:p w:rsidR="005C7F1A" w:rsidRPr="00392E39" w:rsidRDefault="005C7F1A" w:rsidP="005C7F1A">
            <w:pPr>
              <w:ind w:firstLine="900"/>
              <w:jc w:val="both"/>
              <w:rPr>
                <w:sz w:val="18"/>
                <w:szCs w:val="18"/>
              </w:rPr>
            </w:pPr>
            <w:r w:rsidRPr="00392E39">
              <w:rPr>
                <w:sz w:val="18"/>
                <w:szCs w:val="18"/>
              </w:rPr>
              <w:t>- периодически поливайте (увлажняйте) территорию возле дома для уменьшения пылеобразования;</w:t>
            </w:r>
          </w:p>
          <w:p w:rsidR="005C7F1A" w:rsidRPr="00392E39" w:rsidRDefault="005C7F1A" w:rsidP="005C7F1A">
            <w:pPr>
              <w:ind w:firstLine="900"/>
              <w:jc w:val="both"/>
              <w:rPr>
                <w:sz w:val="18"/>
                <w:szCs w:val="18"/>
              </w:rPr>
            </w:pPr>
            <w:r w:rsidRPr="00392E39">
              <w:rPr>
                <w:sz w:val="18"/>
                <w:szCs w:val="18"/>
              </w:rPr>
              <w:t>- перед входом в помещение обувь вымойте водой или оботрите мокрой тряпкой, верхнюю одежду вытряхните и почистите влажной щеткой;</w:t>
            </w:r>
          </w:p>
          <w:p w:rsidR="005C7F1A" w:rsidRPr="00392E39" w:rsidRDefault="005C7F1A" w:rsidP="005C7F1A">
            <w:pPr>
              <w:ind w:firstLine="900"/>
              <w:jc w:val="both"/>
              <w:rPr>
                <w:sz w:val="18"/>
                <w:szCs w:val="18"/>
              </w:rPr>
            </w:pPr>
            <w:r w:rsidRPr="00392E39">
              <w:rPr>
                <w:sz w:val="18"/>
                <w:szCs w:val="18"/>
              </w:rPr>
              <w:t>- строго соблюдайте правила личной гигиены;</w:t>
            </w:r>
          </w:p>
          <w:p w:rsidR="005C7F1A" w:rsidRPr="00392E39" w:rsidRDefault="005C7F1A" w:rsidP="005C7F1A">
            <w:pPr>
              <w:ind w:firstLine="900"/>
              <w:jc w:val="both"/>
              <w:rPr>
                <w:sz w:val="18"/>
                <w:szCs w:val="18"/>
              </w:rPr>
            </w:pPr>
            <w:r w:rsidRPr="00392E39">
              <w:rPr>
                <w:sz w:val="18"/>
                <w:szCs w:val="18"/>
              </w:rPr>
              <w:t>- во всех помещениях, предназначенных для пребывания людей, ежедневно проводите влажную уборку, желательно с применением моющих средств;</w:t>
            </w:r>
          </w:p>
          <w:p w:rsidR="005C7F1A" w:rsidRPr="00392E39" w:rsidRDefault="005C7F1A" w:rsidP="005C7F1A">
            <w:pPr>
              <w:ind w:firstLine="900"/>
              <w:jc w:val="both"/>
              <w:rPr>
                <w:sz w:val="18"/>
                <w:szCs w:val="18"/>
              </w:rPr>
            </w:pPr>
            <w:r w:rsidRPr="00392E39">
              <w:rPr>
                <w:sz w:val="18"/>
                <w:szCs w:val="18"/>
              </w:rPr>
              <w:t>- принимайте пищу только в закрытых помещениях, тщательно мойте руки с мылом перед едой и полощите рот 0,5 % раствором питьевой соды;</w:t>
            </w:r>
          </w:p>
          <w:p w:rsidR="005C7F1A" w:rsidRPr="00392E39" w:rsidRDefault="005C7F1A" w:rsidP="005C7F1A">
            <w:pPr>
              <w:ind w:firstLine="900"/>
              <w:jc w:val="both"/>
              <w:rPr>
                <w:sz w:val="18"/>
                <w:szCs w:val="18"/>
              </w:rPr>
            </w:pPr>
            <w:r w:rsidRPr="00392E39">
              <w:rPr>
                <w:sz w:val="18"/>
                <w:szCs w:val="18"/>
              </w:rPr>
              <w:t>- воду употребляйте только из проверенных источников, а продукты питания – приобретенные через торговую сеть;</w:t>
            </w:r>
          </w:p>
          <w:p w:rsidR="005C7F1A" w:rsidRPr="00392E39" w:rsidRDefault="005C7F1A" w:rsidP="005C7F1A">
            <w:pPr>
              <w:ind w:firstLine="900"/>
              <w:jc w:val="both"/>
              <w:rPr>
                <w:sz w:val="18"/>
                <w:szCs w:val="18"/>
              </w:rPr>
            </w:pPr>
            <w:r w:rsidRPr="00392E39">
              <w:rPr>
                <w:sz w:val="18"/>
                <w:szCs w:val="18"/>
              </w:rPr>
              <w:t>- сельскохозяйственные продукты из индивидуальных хозяйств, особенно молоко, употребляйте в пищу только по рекомендации органов здравоохранения.</w:t>
            </w:r>
          </w:p>
          <w:p w:rsidR="005C7F1A" w:rsidRPr="00392E39" w:rsidRDefault="005C7F1A" w:rsidP="005C7F1A">
            <w:pPr>
              <w:ind w:firstLine="900"/>
              <w:jc w:val="both"/>
              <w:rPr>
                <w:sz w:val="18"/>
                <w:szCs w:val="18"/>
              </w:rPr>
            </w:pPr>
            <w:r w:rsidRPr="00392E39">
              <w:rPr>
                <w:sz w:val="18"/>
                <w:szCs w:val="18"/>
              </w:rPr>
              <w:t>Соблюдение этих рекомендаций поможет избежать заболевания лучевой болезнью.</w:t>
            </w:r>
          </w:p>
          <w:p w:rsidR="005C7F1A" w:rsidRPr="00392E39" w:rsidRDefault="005C7F1A" w:rsidP="005C7F1A">
            <w:pPr>
              <w:ind w:firstLine="900"/>
              <w:jc w:val="both"/>
              <w:rPr>
                <w:sz w:val="18"/>
                <w:szCs w:val="18"/>
              </w:rPr>
            </w:pPr>
            <w:r w:rsidRPr="00392E39">
              <w:rPr>
                <w:sz w:val="18"/>
                <w:szCs w:val="18"/>
              </w:rPr>
              <w:t xml:space="preserve">На территории поселения организован круглосуточный </w:t>
            </w:r>
            <w:proofErr w:type="gramStart"/>
            <w:r w:rsidRPr="00392E39">
              <w:rPr>
                <w:sz w:val="18"/>
                <w:szCs w:val="18"/>
              </w:rPr>
              <w:t>контроль за</w:t>
            </w:r>
            <w:proofErr w:type="gramEnd"/>
            <w:r w:rsidRPr="00392E39">
              <w:rPr>
                <w:sz w:val="18"/>
                <w:szCs w:val="18"/>
              </w:rPr>
              <w:t xml:space="preserve"> радиационной обстановкой.</w:t>
            </w:r>
          </w:p>
          <w:p w:rsidR="005C7F1A" w:rsidRPr="00392E39" w:rsidRDefault="005C7F1A" w:rsidP="005C7F1A">
            <w:pPr>
              <w:ind w:firstLine="900"/>
              <w:jc w:val="both"/>
              <w:rPr>
                <w:sz w:val="18"/>
                <w:szCs w:val="18"/>
              </w:rPr>
            </w:pPr>
            <w:r w:rsidRPr="00392E39">
              <w:rPr>
                <w:sz w:val="18"/>
                <w:szCs w:val="18"/>
              </w:rPr>
              <w:t>При обнаружении уровней радиации, превышающих допустимые нормы, вы будете информированы дополнительно.</w:t>
            </w:r>
          </w:p>
          <w:p w:rsidR="005C7F1A" w:rsidRPr="00392E39" w:rsidRDefault="005C7F1A" w:rsidP="005C7F1A">
            <w:pPr>
              <w:ind w:firstLine="900"/>
              <w:jc w:val="both"/>
              <w:rPr>
                <w:sz w:val="18"/>
                <w:szCs w:val="18"/>
              </w:rPr>
            </w:pPr>
            <w:r w:rsidRPr="00392E39">
              <w:rPr>
                <w:sz w:val="18"/>
                <w:szCs w:val="18"/>
              </w:rPr>
              <w:t>В дальнейшем вам следует действовать в соответствии с указаниями отдела по делам Гражданской обороны и Чрезвычайных ситуаций.</w:t>
            </w:r>
          </w:p>
          <w:p w:rsidR="005C7F1A" w:rsidRPr="00392E39" w:rsidRDefault="005C7F1A" w:rsidP="005C7F1A">
            <w:pPr>
              <w:ind w:firstLine="900"/>
              <w:jc w:val="both"/>
              <w:rPr>
                <w:bCs/>
                <w:sz w:val="18"/>
                <w:szCs w:val="18"/>
              </w:rPr>
            </w:pPr>
            <w:r w:rsidRPr="00392E39">
              <w:rPr>
                <w:bCs/>
                <w:sz w:val="18"/>
                <w:szCs w:val="18"/>
              </w:rPr>
              <w:t>Вы прослушали сообщение комиссии</w:t>
            </w:r>
            <w:r w:rsidRPr="00392E39">
              <w:rPr>
                <w:sz w:val="18"/>
                <w:szCs w:val="18"/>
              </w:rPr>
              <w:t xml:space="preserve">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 </w:t>
            </w:r>
            <w:r w:rsidRPr="00392E39">
              <w:rPr>
                <w:bCs/>
                <w:sz w:val="18"/>
                <w:szCs w:val="18"/>
              </w:rPr>
              <w:t xml:space="preserve"> </w:t>
            </w:r>
          </w:p>
          <w:p w:rsidR="005C7F1A" w:rsidRPr="00392E39" w:rsidRDefault="005C7F1A" w:rsidP="005C7F1A">
            <w:pPr>
              <w:ind w:firstLine="900"/>
              <w:jc w:val="center"/>
              <w:rPr>
                <w:b/>
                <w:i/>
                <w:sz w:val="18"/>
                <w:szCs w:val="18"/>
              </w:rPr>
            </w:pPr>
            <w:r w:rsidRPr="00392E39">
              <w:rPr>
                <w:b/>
                <w:i/>
                <w:sz w:val="18"/>
                <w:szCs w:val="18"/>
              </w:rPr>
              <w:t>Текст</w:t>
            </w:r>
          </w:p>
          <w:p w:rsidR="005C7F1A" w:rsidRPr="00392E39" w:rsidRDefault="005C7F1A" w:rsidP="005C7F1A">
            <w:pPr>
              <w:ind w:firstLine="900"/>
              <w:jc w:val="center"/>
              <w:rPr>
                <w:b/>
                <w:i/>
                <w:sz w:val="18"/>
                <w:szCs w:val="18"/>
              </w:rPr>
            </w:pPr>
            <w:r w:rsidRPr="00392E39">
              <w:rPr>
                <w:b/>
                <w:i/>
                <w:sz w:val="18"/>
                <w:szCs w:val="18"/>
              </w:rPr>
              <w:t xml:space="preserve">по оповещению населения в случае угрозы или возникновения стихийных бедствий   </w:t>
            </w:r>
          </w:p>
          <w:p w:rsidR="005C7F1A" w:rsidRPr="00392E39" w:rsidRDefault="005C7F1A" w:rsidP="005C7F1A">
            <w:pPr>
              <w:ind w:firstLine="900"/>
              <w:jc w:val="both"/>
              <w:rPr>
                <w:sz w:val="18"/>
                <w:szCs w:val="18"/>
              </w:rPr>
            </w:pPr>
          </w:p>
          <w:p w:rsidR="005C7F1A" w:rsidRPr="00392E39" w:rsidRDefault="005C7F1A" w:rsidP="005C7F1A">
            <w:pPr>
              <w:jc w:val="center"/>
              <w:rPr>
                <w:sz w:val="18"/>
                <w:szCs w:val="18"/>
              </w:rPr>
            </w:pPr>
            <w:r w:rsidRPr="00392E39">
              <w:rPr>
                <w:b/>
                <w:sz w:val="18"/>
                <w:szCs w:val="18"/>
              </w:rPr>
              <w:t xml:space="preserve">Внимание!! Внимание!! </w:t>
            </w:r>
            <w:r w:rsidRPr="00392E39">
              <w:rPr>
                <w:sz w:val="18"/>
                <w:szCs w:val="18"/>
              </w:rPr>
              <w:t xml:space="preserve">Граждане!!! К вам обращается комиссия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5C7F1A" w:rsidRPr="00392E39" w:rsidRDefault="005C7F1A" w:rsidP="005C7F1A">
            <w:pPr>
              <w:ind w:firstLine="900"/>
              <w:jc w:val="both"/>
              <w:rPr>
                <w:sz w:val="18"/>
                <w:szCs w:val="18"/>
              </w:rPr>
            </w:pPr>
            <w:r w:rsidRPr="00392E39">
              <w:rPr>
                <w:sz w:val="18"/>
                <w:szCs w:val="18"/>
              </w:rPr>
              <w:t>Прослушайте информацию о правилах поведения и действиях населения при стихийных бедствиях.</w:t>
            </w:r>
          </w:p>
          <w:p w:rsidR="002B7D3A" w:rsidRPr="004D3C95" w:rsidRDefault="005C7F1A" w:rsidP="00645FC2">
            <w:pPr>
              <w:ind w:firstLine="900"/>
              <w:jc w:val="both"/>
              <w:rPr>
                <w:b/>
                <w:sz w:val="20"/>
                <w:szCs w:val="20"/>
              </w:rPr>
            </w:pPr>
            <w:r w:rsidRPr="00392E39">
              <w:rPr>
                <w:sz w:val="18"/>
                <w:szCs w:val="18"/>
              </w:rPr>
              <w:t xml:space="preserve">Стихийные бедствия - это опасные явления природы, возникающие, как правило, внезапно. Наиболее опасными явлениями </w:t>
            </w:r>
            <w:proofErr w:type="gramStart"/>
            <w:r w:rsidRPr="00392E39">
              <w:rPr>
                <w:sz w:val="18"/>
                <w:szCs w:val="18"/>
              </w:rPr>
              <w:t>для</w:t>
            </w:r>
            <w:proofErr w:type="gramEnd"/>
            <w:r w:rsidRPr="00392E39">
              <w:rPr>
                <w:sz w:val="18"/>
                <w:szCs w:val="18"/>
              </w:rPr>
              <w:t xml:space="preserve">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7</w:t>
            </w:r>
          </w:p>
          <w:p w:rsidR="00645FC2" w:rsidRPr="00392E39" w:rsidRDefault="00645FC2" w:rsidP="00645FC2">
            <w:pPr>
              <w:ind w:firstLine="900"/>
              <w:jc w:val="both"/>
              <w:rPr>
                <w:sz w:val="18"/>
                <w:szCs w:val="18"/>
              </w:rPr>
            </w:pPr>
            <w:r w:rsidRPr="00392E39">
              <w:rPr>
                <w:sz w:val="18"/>
                <w:szCs w:val="18"/>
              </w:rPr>
              <w:t xml:space="preserve">нашего поселения являются ураганы, наводнение, снежные заносы, бураны. </w:t>
            </w:r>
          </w:p>
          <w:p w:rsidR="00645FC2" w:rsidRPr="00392E39" w:rsidRDefault="00645FC2" w:rsidP="00645FC2">
            <w:pPr>
              <w:ind w:firstLine="900"/>
              <w:jc w:val="both"/>
              <w:rPr>
                <w:sz w:val="18"/>
                <w:szCs w:val="18"/>
              </w:rPr>
            </w:pPr>
            <w:r w:rsidRPr="00392E39">
              <w:rPr>
                <w:sz w:val="18"/>
                <w:szCs w:val="18"/>
              </w:rPr>
              <w:t xml:space="preserve">Они нарушают нормальную жизнедеятельность людей, могут привести к их гибели, разрушают и уничтожают их материальные ценности. </w:t>
            </w:r>
          </w:p>
          <w:p w:rsidR="00645FC2" w:rsidRPr="00392E39" w:rsidRDefault="00645FC2" w:rsidP="00645FC2">
            <w:pPr>
              <w:ind w:firstLine="900"/>
              <w:jc w:val="both"/>
              <w:rPr>
                <w:sz w:val="18"/>
                <w:szCs w:val="18"/>
              </w:rPr>
            </w:pPr>
            <w:r w:rsidRPr="00392E39">
              <w:rPr>
                <w:sz w:val="18"/>
                <w:szCs w:val="18"/>
              </w:rPr>
              <w:t>Об угрозе возникновения стихийных бедствий население оповещается по сетям местного радиовещания и посыльными.</w:t>
            </w:r>
          </w:p>
          <w:p w:rsidR="00645FC2" w:rsidRPr="00392E39" w:rsidRDefault="00645FC2" w:rsidP="00645FC2">
            <w:pPr>
              <w:ind w:firstLine="900"/>
              <w:jc w:val="both"/>
              <w:rPr>
                <w:sz w:val="18"/>
                <w:szCs w:val="18"/>
              </w:rPr>
            </w:pPr>
            <w:r w:rsidRPr="00392E39">
              <w:rPr>
                <w:sz w:val="18"/>
                <w:szCs w:val="18"/>
              </w:rPr>
              <w:t>Каждый гражданин, оказавшись в районе стихийного бедствия, обязан проявлять самообладание и при необходимости пресекать случаи грабежей, мародерства и другие нарушения законности. Оказав первую помощь членам семьи, окружающим и самому себе, гражданин должен принять участие в ликвидации последствий стихийного бедствия, используя для этого личный транспорт, инструмент, медикаменты, перевязочный материал.</w:t>
            </w:r>
          </w:p>
          <w:p w:rsidR="00645FC2" w:rsidRPr="00392E39" w:rsidRDefault="00645FC2" w:rsidP="00645FC2">
            <w:pPr>
              <w:ind w:firstLine="900"/>
              <w:jc w:val="both"/>
              <w:rPr>
                <w:b/>
                <w:i/>
                <w:sz w:val="18"/>
                <w:szCs w:val="18"/>
              </w:rPr>
            </w:pPr>
            <w:r w:rsidRPr="00392E39">
              <w:rPr>
                <w:b/>
                <w:i/>
                <w:sz w:val="18"/>
                <w:szCs w:val="18"/>
              </w:rPr>
              <w:t>При ликвидации последствий стихийного бедствия необходимо предпринимать следующие меры предосторожности.</w:t>
            </w:r>
          </w:p>
          <w:p w:rsidR="00645FC2" w:rsidRPr="00392E39" w:rsidRDefault="00645FC2" w:rsidP="00645FC2">
            <w:pPr>
              <w:ind w:firstLine="900"/>
              <w:jc w:val="both"/>
              <w:rPr>
                <w:sz w:val="18"/>
                <w:szCs w:val="18"/>
              </w:rPr>
            </w:pPr>
            <w:r w:rsidRPr="00392E39">
              <w:rPr>
                <w:sz w:val="18"/>
                <w:szCs w:val="18"/>
              </w:rPr>
              <w:t>- перед тем, как войти в любое поврежденное здание убедитесь, не угрожает ли оно обвалом.</w:t>
            </w:r>
          </w:p>
          <w:p w:rsidR="00645FC2" w:rsidRPr="00392E39" w:rsidRDefault="00645FC2" w:rsidP="00645FC2">
            <w:pPr>
              <w:ind w:firstLine="900"/>
              <w:jc w:val="both"/>
              <w:rPr>
                <w:sz w:val="18"/>
                <w:szCs w:val="18"/>
              </w:rPr>
            </w:pPr>
            <w:r w:rsidRPr="00392E39">
              <w:rPr>
                <w:sz w:val="18"/>
                <w:szCs w:val="18"/>
              </w:rPr>
              <w:t xml:space="preserve">- в помещении из-за опасности взрыва скопившихся газов, нельзя пользоваться открытым пламенем (спичками, свечами и др.) </w:t>
            </w:r>
          </w:p>
          <w:p w:rsidR="00645FC2" w:rsidRPr="00392E39" w:rsidRDefault="00645FC2" w:rsidP="00645FC2">
            <w:pPr>
              <w:ind w:firstLine="900"/>
              <w:jc w:val="both"/>
              <w:rPr>
                <w:sz w:val="18"/>
                <w:szCs w:val="18"/>
              </w:rPr>
            </w:pPr>
            <w:r w:rsidRPr="00392E39">
              <w:rPr>
                <w:sz w:val="18"/>
                <w:szCs w:val="18"/>
              </w:rPr>
              <w:t>- будьте осторожны с оборванными и оголенными проводами, не допускайте короткого замыкания.</w:t>
            </w:r>
          </w:p>
          <w:p w:rsidR="00645FC2" w:rsidRPr="00392E39" w:rsidRDefault="00645FC2" w:rsidP="00645FC2">
            <w:pPr>
              <w:ind w:firstLine="900"/>
              <w:jc w:val="both"/>
              <w:rPr>
                <w:sz w:val="18"/>
                <w:szCs w:val="18"/>
              </w:rPr>
            </w:pPr>
            <w:r w:rsidRPr="00392E39">
              <w:rPr>
                <w:sz w:val="18"/>
                <w:szCs w:val="18"/>
              </w:rPr>
              <w:t>- не включайте электричество, газ и водопровод, пока их не проверит коммунально-техническая служба.</w:t>
            </w:r>
          </w:p>
          <w:p w:rsidR="00645FC2" w:rsidRPr="00392E39" w:rsidRDefault="00645FC2" w:rsidP="00645FC2">
            <w:pPr>
              <w:ind w:firstLine="900"/>
              <w:jc w:val="both"/>
              <w:rPr>
                <w:sz w:val="18"/>
                <w:szCs w:val="18"/>
              </w:rPr>
            </w:pPr>
            <w:r w:rsidRPr="00392E39">
              <w:rPr>
                <w:sz w:val="18"/>
                <w:szCs w:val="18"/>
              </w:rPr>
              <w:t>- не пейте воду из поврежденных колодцев.</w:t>
            </w:r>
          </w:p>
          <w:p w:rsidR="00645FC2" w:rsidRPr="00392E39" w:rsidRDefault="00645FC2" w:rsidP="00645FC2">
            <w:pPr>
              <w:ind w:firstLine="900"/>
              <w:jc w:val="both"/>
              <w:rPr>
                <w:sz w:val="18"/>
                <w:szCs w:val="18"/>
              </w:rPr>
            </w:pPr>
            <w:r w:rsidRPr="00392E39">
              <w:rPr>
                <w:bCs/>
                <w:sz w:val="18"/>
                <w:szCs w:val="18"/>
              </w:rPr>
              <w:t xml:space="preserve">Вы прослушали сообщение </w:t>
            </w:r>
            <w:r w:rsidRPr="00392E39">
              <w:rPr>
                <w:sz w:val="18"/>
                <w:szCs w:val="18"/>
              </w:rPr>
              <w:t xml:space="preserve">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 </w:t>
            </w:r>
            <w:r w:rsidRPr="00392E39">
              <w:rPr>
                <w:bCs/>
                <w:sz w:val="18"/>
                <w:szCs w:val="18"/>
              </w:rPr>
              <w:t xml:space="preserve"> </w:t>
            </w:r>
          </w:p>
          <w:p w:rsidR="00645FC2" w:rsidRPr="00392E39" w:rsidRDefault="00645FC2" w:rsidP="00645FC2">
            <w:pPr>
              <w:ind w:firstLine="900"/>
              <w:jc w:val="center"/>
              <w:rPr>
                <w:b/>
                <w:i/>
                <w:sz w:val="18"/>
                <w:szCs w:val="18"/>
              </w:rPr>
            </w:pPr>
            <w:r w:rsidRPr="00392E39">
              <w:rPr>
                <w:b/>
                <w:i/>
                <w:sz w:val="18"/>
                <w:szCs w:val="18"/>
              </w:rPr>
              <w:t>ТЕКСТ</w:t>
            </w:r>
          </w:p>
          <w:p w:rsidR="00645FC2" w:rsidRPr="00392E39" w:rsidRDefault="00645FC2" w:rsidP="00645FC2">
            <w:pPr>
              <w:ind w:firstLine="900"/>
              <w:jc w:val="center"/>
              <w:rPr>
                <w:b/>
                <w:i/>
                <w:sz w:val="18"/>
                <w:szCs w:val="18"/>
              </w:rPr>
            </w:pPr>
            <w:r w:rsidRPr="00392E39">
              <w:rPr>
                <w:b/>
                <w:i/>
                <w:sz w:val="18"/>
                <w:szCs w:val="18"/>
              </w:rPr>
              <w:t>по оповещению населения в случае получения штормового предупреждения</w:t>
            </w:r>
          </w:p>
          <w:p w:rsidR="00645FC2" w:rsidRPr="00392E39" w:rsidRDefault="00645FC2" w:rsidP="00645FC2">
            <w:pPr>
              <w:rPr>
                <w:sz w:val="18"/>
                <w:szCs w:val="18"/>
              </w:rPr>
            </w:pPr>
            <w:r w:rsidRPr="00392E39">
              <w:rPr>
                <w:sz w:val="18"/>
                <w:szCs w:val="18"/>
              </w:rPr>
              <w:t xml:space="preserve">Внимание!! Внимание!! Граждане!!! К вам обращается комиссия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645FC2" w:rsidRPr="00392E39" w:rsidRDefault="00645FC2" w:rsidP="00645FC2">
            <w:pPr>
              <w:ind w:firstLine="900"/>
              <w:jc w:val="both"/>
              <w:rPr>
                <w:sz w:val="18"/>
                <w:szCs w:val="18"/>
              </w:rPr>
            </w:pPr>
          </w:p>
          <w:p w:rsidR="00645FC2" w:rsidRPr="00392E39" w:rsidRDefault="00645FC2" w:rsidP="00645FC2">
            <w:pPr>
              <w:ind w:firstLine="900"/>
              <w:jc w:val="both"/>
              <w:rPr>
                <w:sz w:val="18"/>
                <w:szCs w:val="18"/>
              </w:rPr>
            </w:pPr>
            <w:r w:rsidRPr="00392E39">
              <w:rPr>
                <w:sz w:val="18"/>
                <w:szCs w:val="18"/>
              </w:rPr>
              <w:t xml:space="preserve">Прослушайте информацию о действиях при получении штормового предупреждения </w:t>
            </w:r>
            <w:proofErr w:type="spellStart"/>
            <w:r w:rsidRPr="00392E39">
              <w:rPr>
                <w:sz w:val="18"/>
                <w:szCs w:val="18"/>
              </w:rPr>
              <w:t>Росгидрометеослужбы</w:t>
            </w:r>
            <w:proofErr w:type="spellEnd"/>
            <w:r w:rsidRPr="00392E39">
              <w:rPr>
                <w:sz w:val="18"/>
                <w:szCs w:val="18"/>
              </w:rPr>
              <w:t>.</w:t>
            </w:r>
          </w:p>
          <w:p w:rsidR="00645FC2" w:rsidRPr="00392E39" w:rsidRDefault="00645FC2" w:rsidP="00645FC2">
            <w:pPr>
              <w:ind w:firstLine="900"/>
              <w:jc w:val="both"/>
              <w:rPr>
                <w:sz w:val="18"/>
                <w:szCs w:val="18"/>
              </w:rPr>
            </w:pPr>
            <w:r w:rsidRPr="00392E39">
              <w:rPr>
                <w:sz w:val="18"/>
                <w:szCs w:val="18"/>
              </w:rPr>
              <w:t>Штормовое предупреждение подается, при усилении ветра до 30 м/сек. После получения такого предупреждения следует:</w:t>
            </w:r>
          </w:p>
          <w:p w:rsidR="00645FC2" w:rsidRPr="00392E39" w:rsidRDefault="00645FC2" w:rsidP="00645FC2">
            <w:pPr>
              <w:ind w:firstLine="900"/>
              <w:jc w:val="both"/>
              <w:rPr>
                <w:sz w:val="18"/>
                <w:szCs w:val="18"/>
              </w:rPr>
            </w:pPr>
            <w:r w:rsidRPr="00392E39">
              <w:rPr>
                <w:sz w:val="18"/>
                <w:szCs w:val="18"/>
              </w:rPr>
              <w:t>- очисть балконы и территории дворов от легких предметов или укрепить их;</w:t>
            </w:r>
          </w:p>
          <w:p w:rsidR="00645FC2" w:rsidRPr="00392E39" w:rsidRDefault="00645FC2" w:rsidP="00645FC2">
            <w:pPr>
              <w:ind w:firstLine="900"/>
              <w:jc w:val="both"/>
              <w:rPr>
                <w:sz w:val="18"/>
                <w:szCs w:val="18"/>
              </w:rPr>
            </w:pPr>
            <w:r w:rsidRPr="00392E39">
              <w:rPr>
                <w:sz w:val="18"/>
                <w:szCs w:val="18"/>
              </w:rPr>
              <w:t>- закрыть на замки и засовы все окна и двери.</w:t>
            </w:r>
          </w:p>
          <w:p w:rsidR="00645FC2" w:rsidRPr="00392E39" w:rsidRDefault="00645FC2" w:rsidP="00645FC2">
            <w:pPr>
              <w:ind w:firstLine="900"/>
              <w:jc w:val="both"/>
              <w:rPr>
                <w:sz w:val="18"/>
                <w:szCs w:val="18"/>
              </w:rPr>
            </w:pPr>
            <w:r w:rsidRPr="00392E39">
              <w:rPr>
                <w:sz w:val="18"/>
                <w:szCs w:val="18"/>
              </w:rPr>
              <w:t>- укрепить, по возможности, крыши, печные и вентиляционные трубы, заделать щитами ставни и окна в чердачных помещениях.</w:t>
            </w:r>
          </w:p>
          <w:p w:rsidR="00645FC2" w:rsidRPr="00392E39" w:rsidRDefault="00645FC2" w:rsidP="00645FC2">
            <w:pPr>
              <w:ind w:firstLine="900"/>
              <w:jc w:val="both"/>
              <w:rPr>
                <w:sz w:val="18"/>
                <w:szCs w:val="18"/>
              </w:rPr>
            </w:pPr>
            <w:r w:rsidRPr="00392E39">
              <w:rPr>
                <w:sz w:val="18"/>
                <w:szCs w:val="18"/>
              </w:rPr>
              <w:t>- потушить огонь в печах.</w:t>
            </w:r>
          </w:p>
          <w:p w:rsidR="00645FC2" w:rsidRPr="00392E39" w:rsidRDefault="00645FC2" w:rsidP="00645FC2">
            <w:pPr>
              <w:ind w:firstLine="900"/>
              <w:jc w:val="both"/>
              <w:rPr>
                <w:sz w:val="18"/>
                <w:szCs w:val="18"/>
              </w:rPr>
            </w:pPr>
            <w:r w:rsidRPr="00392E39">
              <w:rPr>
                <w:sz w:val="18"/>
                <w:szCs w:val="18"/>
              </w:rPr>
              <w:t>- подготовить медицинские аптечки и упаковать запасы продуктов и воды на 2-3 суток.</w:t>
            </w:r>
          </w:p>
          <w:p w:rsidR="00645FC2" w:rsidRPr="00392E39" w:rsidRDefault="00645FC2" w:rsidP="00645FC2">
            <w:pPr>
              <w:ind w:firstLine="900"/>
              <w:jc w:val="both"/>
              <w:rPr>
                <w:sz w:val="18"/>
                <w:szCs w:val="18"/>
              </w:rPr>
            </w:pPr>
            <w:r w:rsidRPr="00392E39">
              <w:rPr>
                <w:sz w:val="18"/>
                <w:szCs w:val="18"/>
              </w:rPr>
              <w:t>- подготовить автономные источники освещения (фонари, керосиновые лампы, свечи).</w:t>
            </w:r>
          </w:p>
          <w:p w:rsidR="00645FC2" w:rsidRPr="00392E39" w:rsidRDefault="00645FC2" w:rsidP="00645FC2">
            <w:pPr>
              <w:ind w:firstLine="900"/>
              <w:jc w:val="both"/>
              <w:rPr>
                <w:sz w:val="18"/>
                <w:szCs w:val="18"/>
              </w:rPr>
            </w:pPr>
            <w:r w:rsidRPr="00392E39">
              <w:rPr>
                <w:sz w:val="18"/>
                <w:szCs w:val="18"/>
              </w:rPr>
              <w:t>- перейти из легких построек в более прочные здания или в защитные сооружения ГО.</w:t>
            </w:r>
          </w:p>
          <w:p w:rsidR="00645FC2" w:rsidRPr="00392E39" w:rsidRDefault="00645FC2" w:rsidP="00645FC2">
            <w:pPr>
              <w:ind w:firstLine="900"/>
              <w:jc w:val="both"/>
              <w:rPr>
                <w:sz w:val="18"/>
                <w:szCs w:val="18"/>
              </w:rPr>
            </w:pPr>
            <w:r w:rsidRPr="00392E39">
              <w:rPr>
                <w:sz w:val="18"/>
                <w:szCs w:val="18"/>
              </w:rPr>
              <w:t>Если ураган застал Вас на улице - необходимо:</w:t>
            </w:r>
          </w:p>
          <w:p w:rsidR="00645FC2" w:rsidRPr="00392E39" w:rsidRDefault="00645FC2" w:rsidP="00645FC2">
            <w:pPr>
              <w:ind w:firstLine="900"/>
              <w:jc w:val="both"/>
              <w:rPr>
                <w:sz w:val="18"/>
                <w:szCs w:val="18"/>
              </w:rPr>
            </w:pPr>
            <w:r w:rsidRPr="00392E39">
              <w:rPr>
                <w:sz w:val="18"/>
                <w:szCs w:val="18"/>
              </w:rPr>
              <w:t>- держаться подальше от легких построек, мостов, эстакад, ЛЭП, мачт, деревьев.</w:t>
            </w:r>
          </w:p>
          <w:p w:rsidR="00645FC2" w:rsidRPr="00392E39" w:rsidRDefault="00645FC2" w:rsidP="00645FC2">
            <w:pPr>
              <w:ind w:firstLine="900"/>
              <w:jc w:val="both"/>
              <w:rPr>
                <w:sz w:val="18"/>
                <w:szCs w:val="18"/>
              </w:rPr>
            </w:pPr>
            <w:r w:rsidRPr="00392E39">
              <w:rPr>
                <w:sz w:val="18"/>
                <w:szCs w:val="18"/>
              </w:rPr>
              <w:t>- защищаться от летящих предметов листами фанеры, досками, ящиками, другими подручными средствами.</w:t>
            </w:r>
          </w:p>
          <w:p w:rsidR="00645FC2" w:rsidRPr="00392E39" w:rsidRDefault="00645FC2" w:rsidP="00645FC2">
            <w:pPr>
              <w:ind w:firstLine="900"/>
              <w:jc w:val="both"/>
              <w:rPr>
                <w:sz w:val="18"/>
                <w:szCs w:val="18"/>
              </w:rPr>
            </w:pPr>
            <w:r w:rsidRPr="00392E39">
              <w:rPr>
                <w:sz w:val="18"/>
                <w:szCs w:val="18"/>
              </w:rPr>
              <w:t>Попытаться быстрее укрыться в подвалах, погребах, других заглубленных помещениях.</w:t>
            </w:r>
          </w:p>
          <w:p w:rsidR="00645FC2" w:rsidRPr="00392E39" w:rsidRDefault="00645FC2" w:rsidP="00645FC2">
            <w:pPr>
              <w:ind w:firstLine="900"/>
              <w:jc w:val="both"/>
              <w:rPr>
                <w:bCs/>
                <w:sz w:val="18"/>
                <w:szCs w:val="18"/>
              </w:rPr>
            </w:pPr>
            <w:r w:rsidRPr="00392E39">
              <w:rPr>
                <w:bCs/>
                <w:sz w:val="18"/>
                <w:szCs w:val="18"/>
              </w:rPr>
              <w:t xml:space="preserve">Вы прослушали сообщение </w:t>
            </w:r>
            <w:r w:rsidRPr="00392E39">
              <w:rPr>
                <w:sz w:val="18"/>
                <w:szCs w:val="18"/>
              </w:rPr>
              <w:t xml:space="preserve">штаба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 </w:t>
            </w:r>
            <w:r w:rsidRPr="00392E39">
              <w:rPr>
                <w:bCs/>
                <w:sz w:val="18"/>
                <w:szCs w:val="18"/>
              </w:rPr>
              <w:t xml:space="preserve"> </w:t>
            </w:r>
          </w:p>
          <w:p w:rsidR="00645FC2" w:rsidRPr="00392E39" w:rsidRDefault="00645FC2" w:rsidP="00645FC2">
            <w:pPr>
              <w:ind w:firstLine="900"/>
              <w:jc w:val="center"/>
              <w:rPr>
                <w:b/>
                <w:i/>
                <w:sz w:val="18"/>
                <w:szCs w:val="18"/>
              </w:rPr>
            </w:pPr>
            <w:r w:rsidRPr="00392E39">
              <w:rPr>
                <w:b/>
                <w:i/>
                <w:sz w:val="18"/>
                <w:szCs w:val="18"/>
              </w:rPr>
              <w:t>ТЕКСТ</w:t>
            </w:r>
          </w:p>
          <w:p w:rsidR="00645FC2" w:rsidRPr="00392E39" w:rsidRDefault="00645FC2" w:rsidP="00645FC2">
            <w:pPr>
              <w:ind w:firstLine="900"/>
              <w:jc w:val="center"/>
              <w:rPr>
                <w:b/>
                <w:i/>
                <w:sz w:val="18"/>
                <w:szCs w:val="18"/>
              </w:rPr>
            </w:pPr>
            <w:r w:rsidRPr="00392E39">
              <w:rPr>
                <w:b/>
                <w:i/>
                <w:sz w:val="18"/>
                <w:szCs w:val="18"/>
              </w:rPr>
              <w:t>по оповещению населения в случае угрозы или возникновения аварии с выбросом хлора</w:t>
            </w:r>
          </w:p>
          <w:p w:rsidR="00645FC2" w:rsidRPr="00392E39" w:rsidRDefault="00645FC2" w:rsidP="00645FC2">
            <w:pPr>
              <w:rPr>
                <w:sz w:val="18"/>
                <w:szCs w:val="18"/>
              </w:rPr>
            </w:pPr>
            <w:r w:rsidRPr="00392E39">
              <w:rPr>
                <w:sz w:val="18"/>
                <w:szCs w:val="18"/>
              </w:rPr>
              <w:t>Внимание!! Внимание!!</w:t>
            </w:r>
            <w:r w:rsidRPr="00392E39">
              <w:rPr>
                <w:b/>
                <w:sz w:val="18"/>
                <w:szCs w:val="18"/>
              </w:rPr>
              <w:t xml:space="preserve"> </w:t>
            </w:r>
            <w:r w:rsidRPr="00392E39">
              <w:rPr>
                <w:sz w:val="18"/>
                <w:szCs w:val="18"/>
              </w:rPr>
              <w:t xml:space="preserve">Граждане!!! К вам обращается комиссия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645FC2" w:rsidRPr="00392E39" w:rsidRDefault="00645FC2" w:rsidP="00645FC2">
            <w:pPr>
              <w:jc w:val="center"/>
              <w:rPr>
                <w:sz w:val="18"/>
                <w:szCs w:val="18"/>
              </w:rPr>
            </w:pPr>
          </w:p>
          <w:p w:rsidR="00645FC2" w:rsidRPr="00392E39" w:rsidRDefault="00645FC2" w:rsidP="00645FC2">
            <w:pPr>
              <w:ind w:firstLine="900"/>
              <w:jc w:val="both"/>
              <w:rPr>
                <w:sz w:val="18"/>
                <w:szCs w:val="18"/>
              </w:rPr>
            </w:pPr>
            <w:r w:rsidRPr="00392E39">
              <w:rPr>
                <w:sz w:val="18"/>
                <w:szCs w:val="18"/>
              </w:rPr>
              <w:t>Прослушайте учебную информацию о действиях при технической аварии на предприятии (транспорте) с выбросом хлора.</w:t>
            </w:r>
          </w:p>
          <w:p w:rsidR="00645FC2" w:rsidRPr="00392E39" w:rsidRDefault="00645FC2" w:rsidP="00645FC2">
            <w:pPr>
              <w:ind w:firstLine="900"/>
              <w:jc w:val="both"/>
              <w:rPr>
                <w:sz w:val="18"/>
                <w:szCs w:val="18"/>
              </w:rPr>
            </w:pPr>
            <w:r w:rsidRPr="00392E39">
              <w:rPr>
                <w:sz w:val="18"/>
                <w:szCs w:val="18"/>
              </w:rPr>
              <w:t xml:space="preserve">Хлор – это газ зеленовато-желтого цвета, с резким удушливым запахом, тяжелее воздуха. </w:t>
            </w:r>
          </w:p>
          <w:p w:rsidR="00645FC2" w:rsidRPr="00392E39" w:rsidRDefault="00645FC2" w:rsidP="00645FC2">
            <w:pPr>
              <w:ind w:firstLine="900"/>
              <w:jc w:val="both"/>
              <w:rPr>
                <w:sz w:val="18"/>
                <w:szCs w:val="18"/>
              </w:rPr>
            </w:pPr>
            <w:r w:rsidRPr="00392E39">
              <w:rPr>
                <w:sz w:val="18"/>
                <w:szCs w:val="18"/>
              </w:rPr>
              <w:t xml:space="preserve">При испарении и соединении с водяными парами в воздухе стелется над землей в виде тумана зеленовато - белого цвета, проникает в подвалы и нижние этажи зданий. </w:t>
            </w:r>
          </w:p>
          <w:p w:rsidR="00645FC2" w:rsidRPr="00392E39" w:rsidRDefault="00645FC2" w:rsidP="00645FC2">
            <w:pPr>
              <w:ind w:firstLine="900"/>
              <w:jc w:val="both"/>
              <w:rPr>
                <w:sz w:val="18"/>
                <w:szCs w:val="18"/>
              </w:rPr>
            </w:pPr>
            <w:r w:rsidRPr="00392E39">
              <w:rPr>
                <w:sz w:val="18"/>
                <w:szCs w:val="18"/>
              </w:rPr>
              <w:t xml:space="preserve">Пары хлора сильно раздражают органы дыхания глаза и кожу. </w:t>
            </w:r>
          </w:p>
          <w:p w:rsidR="00645FC2" w:rsidRPr="00392E39" w:rsidRDefault="00645FC2" w:rsidP="00645FC2">
            <w:pPr>
              <w:ind w:firstLine="900"/>
              <w:jc w:val="both"/>
              <w:rPr>
                <w:sz w:val="18"/>
                <w:szCs w:val="18"/>
              </w:rPr>
            </w:pPr>
            <w:r w:rsidRPr="00392E39">
              <w:rPr>
                <w:b/>
                <w:i/>
                <w:sz w:val="18"/>
                <w:szCs w:val="18"/>
              </w:rPr>
              <w:t>Признаки отравления</w:t>
            </w:r>
            <w:r w:rsidRPr="00392E39">
              <w:rPr>
                <w:sz w:val="18"/>
                <w:szCs w:val="18"/>
              </w:rPr>
              <w:t>: резкая боль в груди, сухой кашель, рвота одышка, резь в глазах.</w:t>
            </w:r>
          </w:p>
          <w:p w:rsidR="00645FC2" w:rsidRPr="00392E39" w:rsidRDefault="00645FC2" w:rsidP="00645FC2">
            <w:pPr>
              <w:ind w:firstLine="900"/>
              <w:jc w:val="both"/>
              <w:rPr>
                <w:sz w:val="18"/>
                <w:szCs w:val="18"/>
              </w:rPr>
            </w:pPr>
            <w:r w:rsidRPr="00392E39">
              <w:rPr>
                <w:b/>
                <w:i/>
                <w:sz w:val="18"/>
                <w:szCs w:val="18"/>
              </w:rPr>
              <w:t>Средства защиты</w:t>
            </w:r>
            <w:r w:rsidRPr="00392E39">
              <w:rPr>
                <w:sz w:val="18"/>
                <w:szCs w:val="18"/>
              </w:rPr>
              <w:t>: ватно-марлевые повязки, смоченные водой или 2%  раствором питьевой соды.</w:t>
            </w:r>
          </w:p>
          <w:p w:rsidR="00645FC2" w:rsidRPr="00392E39" w:rsidRDefault="00645FC2" w:rsidP="00645FC2">
            <w:pPr>
              <w:ind w:firstLine="900"/>
              <w:jc w:val="center"/>
              <w:rPr>
                <w:b/>
                <w:i/>
                <w:sz w:val="18"/>
                <w:szCs w:val="18"/>
              </w:rPr>
            </w:pPr>
            <w:r w:rsidRPr="00392E39">
              <w:rPr>
                <w:b/>
                <w:i/>
                <w:sz w:val="18"/>
                <w:szCs w:val="18"/>
              </w:rPr>
              <w:t>При получении информации об аварии с выбросом хлора сделайте следующее:</w:t>
            </w:r>
          </w:p>
          <w:p w:rsidR="00645FC2" w:rsidRPr="00392E39" w:rsidRDefault="00645FC2" w:rsidP="00645FC2">
            <w:pPr>
              <w:ind w:firstLine="900"/>
              <w:jc w:val="both"/>
              <w:rPr>
                <w:sz w:val="18"/>
                <w:szCs w:val="18"/>
              </w:rPr>
            </w:pPr>
            <w:r w:rsidRPr="00392E39">
              <w:rPr>
                <w:sz w:val="18"/>
                <w:szCs w:val="18"/>
              </w:rPr>
              <w:t>- уясните из передаваемой информации место аварии и направление распространения ядовитого облака;</w:t>
            </w:r>
          </w:p>
          <w:p w:rsidR="00645FC2" w:rsidRPr="00392E39" w:rsidRDefault="00645FC2" w:rsidP="00645FC2">
            <w:pPr>
              <w:ind w:firstLine="900"/>
              <w:jc w:val="both"/>
              <w:rPr>
                <w:sz w:val="18"/>
                <w:szCs w:val="18"/>
              </w:rPr>
            </w:pPr>
            <w:r w:rsidRPr="00392E39">
              <w:rPr>
                <w:sz w:val="18"/>
                <w:szCs w:val="18"/>
              </w:rPr>
              <w:t>- плотно закройте все окна и двери, если Вы находитесь в здании или машине;</w:t>
            </w:r>
          </w:p>
          <w:p w:rsidR="00645FC2" w:rsidRPr="00392E39" w:rsidRDefault="00645FC2" w:rsidP="00645FC2">
            <w:pPr>
              <w:ind w:firstLine="900"/>
              <w:jc w:val="both"/>
              <w:rPr>
                <w:sz w:val="18"/>
                <w:szCs w:val="18"/>
              </w:rPr>
            </w:pPr>
            <w:r w:rsidRPr="00392E39">
              <w:rPr>
                <w:sz w:val="18"/>
                <w:szCs w:val="18"/>
              </w:rPr>
              <w:t>- выключите нагревательные приборы и охладительные системы и приборы, перекройте газ;</w:t>
            </w:r>
          </w:p>
          <w:p w:rsidR="00645FC2" w:rsidRPr="00392E39" w:rsidRDefault="00645FC2" w:rsidP="00645FC2">
            <w:pPr>
              <w:ind w:firstLine="900"/>
              <w:jc w:val="both"/>
              <w:rPr>
                <w:sz w:val="18"/>
                <w:szCs w:val="18"/>
              </w:rPr>
            </w:pPr>
            <w:r w:rsidRPr="00392E39">
              <w:rPr>
                <w:sz w:val="18"/>
                <w:szCs w:val="18"/>
              </w:rPr>
              <w:t>- выключите оконные и чердачные вентиляторы, закройте вентиляционные люки и отверстия;</w:t>
            </w:r>
          </w:p>
          <w:p w:rsidR="00645FC2" w:rsidRPr="00392E39" w:rsidRDefault="00645FC2" w:rsidP="00645FC2">
            <w:pPr>
              <w:ind w:firstLine="900"/>
              <w:jc w:val="both"/>
              <w:rPr>
                <w:sz w:val="18"/>
                <w:szCs w:val="18"/>
              </w:rPr>
            </w:pPr>
            <w:r w:rsidRPr="00392E39">
              <w:rPr>
                <w:sz w:val="18"/>
                <w:szCs w:val="18"/>
              </w:rPr>
              <w:t>- приготовьте домашнюю аптечку. Проверьте наличие в ней питьевой  соды;</w:t>
            </w:r>
          </w:p>
          <w:p w:rsidR="00645FC2" w:rsidRPr="00392E39" w:rsidRDefault="00645FC2" w:rsidP="00645FC2">
            <w:pPr>
              <w:ind w:firstLine="900"/>
              <w:jc w:val="both"/>
              <w:rPr>
                <w:sz w:val="18"/>
                <w:szCs w:val="18"/>
              </w:rPr>
            </w:pPr>
            <w:r w:rsidRPr="00392E39">
              <w:rPr>
                <w:sz w:val="18"/>
                <w:szCs w:val="18"/>
              </w:rPr>
              <w:t xml:space="preserve">- приготовьте средства защиты органов дыхания и кожи. </w:t>
            </w:r>
            <w:proofErr w:type="gramStart"/>
            <w:r w:rsidRPr="00392E39">
              <w:rPr>
                <w:sz w:val="18"/>
                <w:szCs w:val="18"/>
              </w:rPr>
              <w:t>Если, под рукой</w:t>
            </w:r>
            <w:ins w:id="0" w:author="Administrator" w:date="2003-01-31T12:09:00Z">
              <w:r w:rsidRPr="00392E39">
                <w:rPr>
                  <w:sz w:val="18"/>
                  <w:szCs w:val="18"/>
                </w:rPr>
                <w:t xml:space="preserve"> </w:t>
              </w:r>
            </w:ins>
            <w:r w:rsidRPr="00392E39">
              <w:rPr>
                <w:sz w:val="18"/>
                <w:szCs w:val="18"/>
              </w:rPr>
              <w:t>нет промышленных, сделайте  сами  плотно прилегающие очки, ватно-марлевые повязки, одежду из плотных тканей.</w:t>
            </w:r>
            <w:proofErr w:type="gramEnd"/>
          </w:p>
          <w:p w:rsidR="00645FC2" w:rsidRPr="00392E39" w:rsidRDefault="00645FC2" w:rsidP="00645FC2">
            <w:pPr>
              <w:ind w:firstLine="900"/>
              <w:jc w:val="both"/>
              <w:rPr>
                <w:sz w:val="18"/>
                <w:szCs w:val="18"/>
              </w:rPr>
            </w:pPr>
            <w:r w:rsidRPr="00392E39">
              <w:rPr>
                <w:sz w:val="18"/>
                <w:szCs w:val="18"/>
              </w:rPr>
              <w:t xml:space="preserve">Если Вы почувствовали присутствие в воздухе ядовитого газа, немедленно оденьте очки и смоченную водой или 2%-раствором питьевой соды ватно-марлевую повязку.   </w:t>
            </w:r>
          </w:p>
          <w:p w:rsidR="00645FC2" w:rsidRPr="00392E39" w:rsidRDefault="00645FC2" w:rsidP="00645FC2">
            <w:pPr>
              <w:ind w:firstLine="900"/>
              <w:jc w:val="both"/>
              <w:rPr>
                <w:sz w:val="18"/>
                <w:szCs w:val="18"/>
              </w:rPr>
            </w:pPr>
            <w:r w:rsidRPr="00392E39">
              <w:rPr>
                <w:sz w:val="18"/>
                <w:szCs w:val="18"/>
              </w:rPr>
              <w:t>Немедленно выходите из зоны заражения.  Двигайтесь в направлении, чтобы ветер дул Вам слева или справа, но не в лицо и не в затылок.</w:t>
            </w:r>
          </w:p>
          <w:p w:rsidR="00645FC2" w:rsidRPr="00392E39" w:rsidRDefault="00645FC2" w:rsidP="00645FC2">
            <w:pPr>
              <w:ind w:firstLine="900"/>
              <w:jc w:val="both"/>
              <w:rPr>
                <w:sz w:val="18"/>
                <w:szCs w:val="18"/>
              </w:rPr>
            </w:pPr>
            <w:r w:rsidRPr="00392E39">
              <w:rPr>
                <w:sz w:val="18"/>
                <w:szCs w:val="18"/>
              </w:rPr>
              <w:t>Пресекайте немедленно факты проявления паники и слухов. Вам не придется долго находиться вне дома. Ликвидацией аварии будут заниматься районные  службы и силы ГО.</w:t>
            </w:r>
          </w:p>
          <w:p w:rsidR="00645FC2" w:rsidRPr="00392E39" w:rsidRDefault="00645FC2" w:rsidP="00645FC2">
            <w:pPr>
              <w:ind w:firstLine="900"/>
              <w:jc w:val="both"/>
              <w:rPr>
                <w:sz w:val="18"/>
                <w:szCs w:val="18"/>
              </w:rPr>
            </w:pPr>
            <w:r w:rsidRPr="00392E39">
              <w:rPr>
                <w:sz w:val="18"/>
                <w:szCs w:val="18"/>
              </w:rPr>
              <w:t>Если Вы стали свидетелями поражения людей хлором, не оставайтесь безучастными. Окажите максимальную помощь.</w:t>
            </w:r>
          </w:p>
          <w:p w:rsidR="00645FC2" w:rsidRPr="00392E39" w:rsidRDefault="00645FC2" w:rsidP="00645FC2">
            <w:pPr>
              <w:ind w:firstLine="900"/>
              <w:jc w:val="both"/>
              <w:rPr>
                <w:sz w:val="18"/>
                <w:szCs w:val="18"/>
              </w:rPr>
            </w:pPr>
            <w:r w:rsidRPr="00392E39">
              <w:rPr>
                <w:bCs/>
                <w:sz w:val="18"/>
                <w:szCs w:val="18"/>
              </w:rPr>
              <w:t xml:space="preserve">Вы прослушали сообщение </w:t>
            </w:r>
            <w:r w:rsidRPr="00392E39">
              <w:rPr>
                <w:sz w:val="18"/>
                <w:szCs w:val="18"/>
              </w:rPr>
              <w:t xml:space="preserve">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645FC2" w:rsidRPr="00392E39" w:rsidRDefault="00645FC2" w:rsidP="00645FC2">
            <w:pPr>
              <w:ind w:firstLine="900"/>
              <w:jc w:val="center"/>
              <w:rPr>
                <w:b/>
                <w:i/>
                <w:sz w:val="18"/>
                <w:szCs w:val="18"/>
              </w:rPr>
            </w:pPr>
            <w:r w:rsidRPr="00392E39">
              <w:rPr>
                <w:b/>
                <w:i/>
                <w:sz w:val="18"/>
                <w:szCs w:val="18"/>
              </w:rPr>
              <w:t>ТЕКСТ</w:t>
            </w:r>
          </w:p>
          <w:p w:rsidR="00645FC2" w:rsidRPr="00392E39" w:rsidRDefault="00645FC2" w:rsidP="00645FC2">
            <w:pPr>
              <w:ind w:firstLine="900"/>
              <w:jc w:val="center"/>
              <w:rPr>
                <w:b/>
                <w:i/>
                <w:sz w:val="18"/>
                <w:szCs w:val="18"/>
              </w:rPr>
            </w:pPr>
            <w:r w:rsidRPr="00392E39">
              <w:rPr>
                <w:b/>
                <w:i/>
                <w:sz w:val="18"/>
                <w:szCs w:val="18"/>
              </w:rPr>
              <w:t>по оповещению населения в случае угрозы или возникновения паводка (наводнения)</w:t>
            </w:r>
          </w:p>
          <w:p w:rsidR="00645FC2" w:rsidRPr="00392E39" w:rsidRDefault="00645FC2" w:rsidP="00645FC2">
            <w:pPr>
              <w:ind w:firstLine="900"/>
              <w:jc w:val="center"/>
              <w:rPr>
                <w:sz w:val="18"/>
                <w:szCs w:val="18"/>
              </w:rPr>
            </w:pPr>
            <w:r w:rsidRPr="00392E39">
              <w:rPr>
                <w:sz w:val="18"/>
                <w:szCs w:val="18"/>
              </w:rPr>
              <w:t>Внимание!! Внимание!!</w:t>
            </w:r>
          </w:p>
          <w:p w:rsidR="00645FC2" w:rsidRPr="00392E39" w:rsidRDefault="00645FC2" w:rsidP="00645FC2">
            <w:pPr>
              <w:ind w:firstLine="900"/>
              <w:jc w:val="both"/>
              <w:rPr>
                <w:sz w:val="18"/>
                <w:szCs w:val="18"/>
              </w:rPr>
            </w:pPr>
            <w:r w:rsidRPr="00392E39">
              <w:rPr>
                <w:sz w:val="18"/>
                <w:szCs w:val="18"/>
              </w:rPr>
              <w:t xml:space="preserve">Граждане!!! К вам обращается комиссия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w:t>
            </w:r>
          </w:p>
          <w:p w:rsidR="00645FC2" w:rsidRPr="00392E39" w:rsidRDefault="00645FC2" w:rsidP="00645FC2">
            <w:pPr>
              <w:ind w:firstLine="900"/>
              <w:jc w:val="both"/>
              <w:rPr>
                <w:sz w:val="18"/>
                <w:szCs w:val="18"/>
              </w:rPr>
            </w:pPr>
            <w:r w:rsidRPr="00392E39">
              <w:rPr>
                <w:sz w:val="18"/>
                <w:szCs w:val="18"/>
              </w:rPr>
              <w:t>Прослушайте информацию о мерах защиты при наводнениях и паводках.</w:t>
            </w:r>
          </w:p>
          <w:p w:rsidR="002B7D3A" w:rsidRPr="004D3C95" w:rsidRDefault="00645FC2" w:rsidP="00645FC2">
            <w:pPr>
              <w:ind w:firstLine="900"/>
              <w:jc w:val="both"/>
              <w:rPr>
                <w:b/>
                <w:sz w:val="20"/>
                <w:szCs w:val="20"/>
              </w:rPr>
            </w:pPr>
            <w:r w:rsidRPr="00392E39">
              <w:rPr>
                <w:sz w:val="18"/>
                <w:szCs w:val="18"/>
              </w:rPr>
              <w:t xml:space="preserve">Получив предупреждение об угрозе наводнения (затопления), сообщите об этом вашим близким, соседям. Предупреждение об ожидаемом наводнении обычно содержит информацию о времени и границах затопления, а также рекомендации жителям о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8</w:t>
            </w:r>
          </w:p>
          <w:p w:rsidR="002B7D3A" w:rsidRDefault="002B7D3A" w:rsidP="000A0226">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p>
          <w:p w:rsidR="00645FC2" w:rsidRPr="00392E39" w:rsidRDefault="00645FC2" w:rsidP="00645FC2">
            <w:pPr>
              <w:ind w:firstLine="900"/>
              <w:jc w:val="both"/>
              <w:rPr>
                <w:sz w:val="18"/>
                <w:szCs w:val="18"/>
              </w:rPr>
            </w:pPr>
            <w:r w:rsidRPr="00392E39">
              <w:rPr>
                <w:sz w:val="18"/>
                <w:szCs w:val="18"/>
              </w:rPr>
              <w:t xml:space="preserve">целесообразном </w:t>
            </w:r>
            <w:proofErr w:type="gramStart"/>
            <w:r w:rsidRPr="00392E39">
              <w:rPr>
                <w:sz w:val="18"/>
                <w:szCs w:val="18"/>
              </w:rPr>
              <w:t>поведении</w:t>
            </w:r>
            <w:proofErr w:type="gramEnd"/>
            <w:r w:rsidRPr="00392E39">
              <w:rPr>
                <w:sz w:val="18"/>
                <w:szCs w:val="18"/>
              </w:rPr>
              <w:t xml:space="preserve"> или о порядке эвакуации.</w:t>
            </w:r>
          </w:p>
          <w:p w:rsidR="00645FC2" w:rsidRPr="00392E39" w:rsidRDefault="00645FC2" w:rsidP="00645FC2">
            <w:pPr>
              <w:ind w:firstLine="900"/>
              <w:jc w:val="both"/>
              <w:rPr>
                <w:sz w:val="18"/>
                <w:szCs w:val="18"/>
              </w:rPr>
            </w:pPr>
            <w:r w:rsidRPr="00392E39">
              <w:rPr>
                <w:sz w:val="18"/>
                <w:szCs w:val="18"/>
              </w:rPr>
              <w:t xml:space="preserve">Продолжая слушать местное радио или специально уполномоченных лиц с громкоговорящей аппаратурой (если речь идет не о внезапном подтоплении), необходимо подготовиться к эвакуации в место временного размещения, определяемого органами местного самоуправления (как </w:t>
            </w:r>
            <w:proofErr w:type="gramStart"/>
            <w:r w:rsidRPr="00392E39">
              <w:rPr>
                <w:sz w:val="18"/>
                <w:szCs w:val="18"/>
              </w:rPr>
              <w:t>правило</w:t>
            </w:r>
            <w:proofErr w:type="gramEnd"/>
            <w:r w:rsidRPr="00392E39">
              <w:rPr>
                <w:sz w:val="18"/>
                <w:szCs w:val="18"/>
              </w:rPr>
              <w:t xml:space="preserve"> на базе средних школ), где будет организовано питание, медицинское обслуживание. </w:t>
            </w:r>
          </w:p>
          <w:p w:rsidR="00645FC2" w:rsidRPr="00392E39" w:rsidRDefault="00645FC2" w:rsidP="00645FC2">
            <w:pPr>
              <w:ind w:firstLine="900"/>
              <w:jc w:val="both"/>
              <w:rPr>
                <w:sz w:val="18"/>
                <w:szCs w:val="18"/>
              </w:rPr>
            </w:pPr>
            <w:r w:rsidRPr="00392E39">
              <w:rPr>
                <w:sz w:val="18"/>
                <w:szCs w:val="18"/>
              </w:rPr>
              <w:t>Перед эвакуацией для сохранности своего дома необходимо следует: отключить воду, газ, электричество, потушить печи, перенести на верхние этажи (чердаки) зданий ценные вещи и предметы, убрать в безопасные места сельскохозяйственный инвентарь, закрыть (при необходимости обить) окна и двери первых этажей подручным материалом.</w:t>
            </w:r>
          </w:p>
          <w:p w:rsidR="00645FC2" w:rsidRPr="00392E39" w:rsidRDefault="00645FC2" w:rsidP="00645FC2">
            <w:pPr>
              <w:ind w:firstLine="900"/>
              <w:jc w:val="both"/>
              <w:rPr>
                <w:sz w:val="18"/>
                <w:szCs w:val="18"/>
              </w:rPr>
            </w:pPr>
            <w:r w:rsidRPr="00392E39">
              <w:rPr>
                <w:sz w:val="18"/>
                <w:szCs w:val="18"/>
              </w:rPr>
              <w:t>При получении сигнала о начале эвакуации необходимо быстро собрать и взять с собой документы, деньги, ценности, лекарства, комплект одежды и обуви по сезону, запас продуктов питания на несколько дней и следовать на объявленный эвакуационный пункт.</w:t>
            </w:r>
          </w:p>
          <w:p w:rsidR="00645FC2" w:rsidRPr="00392E39" w:rsidRDefault="00645FC2" w:rsidP="00645FC2">
            <w:pPr>
              <w:ind w:firstLine="900"/>
              <w:jc w:val="both"/>
              <w:rPr>
                <w:sz w:val="18"/>
                <w:szCs w:val="18"/>
              </w:rPr>
            </w:pPr>
            <w:r w:rsidRPr="00392E39">
              <w:rPr>
                <w:sz w:val="18"/>
                <w:szCs w:val="18"/>
              </w:rPr>
              <w:t xml:space="preserve">При внезапном наводнении необходимо как можно быстрее занять ближайшее возвышенное место и быть готовым к организованной эвакуации по воде. </w:t>
            </w:r>
            <w:proofErr w:type="gramStart"/>
            <w:r w:rsidRPr="00392E39">
              <w:rPr>
                <w:sz w:val="18"/>
                <w:szCs w:val="18"/>
              </w:rPr>
              <w:t>Необходимо принять меры, позволяющие спасателям своевременно обнаружить наличие людей, отрезанных водой и нуждающихся в помощи: в светлое время суток – вывесить на высоком месте полотнища, в темное – подавать световые сигналы.</w:t>
            </w:r>
            <w:proofErr w:type="gramEnd"/>
          </w:p>
          <w:p w:rsidR="00645FC2" w:rsidRPr="00392E39" w:rsidRDefault="00645FC2" w:rsidP="00645FC2">
            <w:pPr>
              <w:ind w:firstLine="900"/>
              <w:jc w:val="both"/>
              <w:rPr>
                <w:b/>
                <w:i/>
                <w:sz w:val="18"/>
                <w:szCs w:val="18"/>
              </w:rPr>
            </w:pPr>
            <w:r w:rsidRPr="00392E39">
              <w:rPr>
                <w:b/>
                <w:i/>
                <w:sz w:val="18"/>
                <w:szCs w:val="18"/>
              </w:rPr>
              <w:t>Помните!!!</w:t>
            </w:r>
          </w:p>
          <w:p w:rsidR="00645FC2" w:rsidRPr="00392E39" w:rsidRDefault="00645FC2" w:rsidP="00645FC2">
            <w:pPr>
              <w:ind w:firstLine="900"/>
              <w:jc w:val="both"/>
              <w:rPr>
                <w:sz w:val="18"/>
                <w:szCs w:val="18"/>
              </w:rPr>
            </w:pPr>
            <w:r w:rsidRPr="00392E39">
              <w:rPr>
                <w:sz w:val="18"/>
                <w:szCs w:val="18"/>
              </w:rPr>
              <w:t xml:space="preserve">В затопленной местности нельзя употреблять в пищу продукты, соприкасавшиеся с поступившей водой и пить некипяченую воду. Намокшими электроприборами можно пользоваться только после тщательной их просушки.   </w:t>
            </w:r>
          </w:p>
          <w:p w:rsidR="00645FC2" w:rsidRPr="00392E39" w:rsidRDefault="00645FC2" w:rsidP="00645FC2">
            <w:pPr>
              <w:ind w:firstLine="900"/>
              <w:jc w:val="both"/>
              <w:rPr>
                <w:sz w:val="18"/>
                <w:szCs w:val="18"/>
              </w:rPr>
            </w:pPr>
            <w:r w:rsidRPr="00392E39">
              <w:rPr>
                <w:bCs/>
                <w:sz w:val="18"/>
                <w:szCs w:val="18"/>
              </w:rPr>
              <w:t xml:space="preserve">Вы прослушали сообщение </w:t>
            </w:r>
            <w:r w:rsidRPr="00392E39">
              <w:rPr>
                <w:sz w:val="18"/>
                <w:szCs w:val="18"/>
              </w:rPr>
              <w:t xml:space="preserve">комиссии по делам гражданской обороны и чрезвычайных ситуаций </w:t>
            </w:r>
            <w:proofErr w:type="spellStart"/>
            <w:r w:rsidRPr="00392E39">
              <w:rPr>
                <w:sz w:val="18"/>
                <w:szCs w:val="18"/>
              </w:rPr>
              <w:t>Завьяловского</w:t>
            </w:r>
            <w:proofErr w:type="spellEnd"/>
            <w:r w:rsidRPr="00392E39">
              <w:rPr>
                <w:sz w:val="18"/>
                <w:szCs w:val="18"/>
              </w:rPr>
              <w:t xml:space="preserve"> сельского поселения. </w:t>
            </w:r>
            <w:r w:rsidRPr="00392E39">
              <w:rPr>
                <w:bCs/>
                <w:sz w:val="18"/>
                <w:szCs w:val="18"/>
              </w:rPr>
              <w:t xml:space="preserve"> </w:t>
            </w:r>
          </w:p>
          <w:p w:rsidR="00645FC2" w:rsidRPr="00392E39" w:rsidRDefault="004727DA" w:rsidP="00645FC2">
            <w:pPr>
              <w:rPr>
                <w:sz w:val="18"/>
                <w:szCs w:val="18"/>
              </w:rPr>
            </w:pPr>
            <w:r>
              <w:rPr>
                <w:sz w:val="18"/>
                <w:szCs w:val="18"/>
              </w:rPr>
              <w:t>------------------------------------------------------------------------------------------------------------------------------------------------------------------------------------</w:t>
            </w:r>
          </w:p>
          <w:p w:rsidR="004727DA" w:rsidRPr="00DB73CC" w:rsidRDefault="004727DA" w:rsidP="004727DA">
            <w:pPr>
              <w:jc w:val="center"/>
              <w:rPr>
                <w:b/>
                <w:sz w:val="20"/>
                <w:szCs w:val="20"/>
              </w:rPr>
            </w:pPr>
            <w:r w:rsidRPr="00DB73CC">
              <w:rPr>
                <w:b/>
                <w:sz w:val="20"/>
                <w:szCs w:val="20"/>
              </w:rPr>
              <w:t>администрация</w:t>
            </w:r>
          </w:p>
          <w:p w:rsidR="004727DA" w:rsidRPr="00DB73CC" w:rsidRDefault="004727DA" w:rsidP="004727DA">
            <w:pPr>
              <w:jc w:val="center"/>
              <w:rPr>
                <w:b/>
                <w:sz w:val="20"/>
                <w:szCs w:val="20"/>
              </w:rPr>
            </w:pPr>
            <w:proofErr w:type="spellStart"/>
            <w:r w:rsidRPr="00DB73CC">
              <w:rPr>
                <w:b/>
                <w:sz w:val="20"/>
                <w:szCs w:val="20"/>
              </w:rPr>
              <w:t>Завьяловского</w:t>
            </w:r>
            <w:proofErr w:type="spellEnd"/>
            <w:r w:rsidRPr="00DB73CC">
              <w:rPr>
                <w:b/>
                <w:sz w:val="20"/>
                <w:szCs w:val="20"/>
              </w:rPr>
              <w:t xml:space="preserve"> сельсовета</w:t>
            </w:r>
          </w:p>
          <w:p w:rsidR="004727DA" w:rsidRPr="00DB73CC" w:rsidRDefault="004727DA" w:rsidP="004727DA">
            <w:pPr>
              <w:jc w:val="center"/>
              <w:rPr>
                <w:b/>
                <w:sz w:val="20"/>
                <w:szCs w:val="20"/>
              </w:rPr>
            </w:pPr>
            <w:proofErr w:type="spellStart"/>
            <w:r w:rsidRPr="00DB73CC">
              <w:rPr>
                <w:b/>
                <w:sz w:val="20"/>
                <w:szCs w:val="20"/>
              </w:rPr>
              <w:t>Тогучинского</w:t>
            </w:r>
            <w:proofErr w:type="spellEnd"/>
            <w:r w:rsidRPr="00DB73CC">
              <w:rPr>
                <w:b/>
                <w:sz w:val="20"/>
                <w:szCs w:val="20"/>
              </w:rPr>
              <w:t xml:space="preserve"> района</w:t>
            </w:r>
            <w:r>
              <w:rPr>
                <w:b/>
                <w:sz w:val="20"/>
                <w:szCs w:val="20"/>
              </w:rPr>
              <w:t xml:space="preserve"> </w:t>
            </w:r>
            <w:r w:rsidRPr="00DB73CC">
              <w:rPr>
                <w:b/>
                <w:sz w:val="20"/>
                <w:szCs w:val="20"/>
              </w:rPr>
              <w:t>Новосибирской области</w:t>
            </w:r>
          </w:p>
          <w:p w:rsidR="004727DA" w:rsidRPr="00DB73CC" w:rsidRDefault="004727DA" w:rsidP="004727DA">
            <w:pPr>
              <w:jc w:val="center"/>
              <w:rPr>
                <w:b/>
                <w:sz w:val="20"/>
                <w:szCs w:val="20"/>
              </w:rPr>
            </w:pPr>
          </w:p>
          <w:p w:rsidR="004727DA" w:rsidRPr="00DB73CC" w:rsidRDefault="004727DA" w:rsidP="004727DA">
            <w:pPr>
              <w:jc w:val="center"/>
              <w:rPr>
                <w:b/>
                <w:sz w:val="20"/>
                <w:szCs w:val="20"/>
              </w:rPr>
            </w:pPr>
            <w:r w:rsidRPr="00DB73CC">
              <w:rPr>
                <w:b/>
                <w:sz w:val="20"/>
                <w:szCs w:val="20"/>
              </w:rPr>
              <w:t>ПОСТАНОВЛЕНИЕ</w:t>
            </w:r>
          </w:p>
          <w:p w:rsidR="004727DA" w:rsidRPr="00DB73CC" w:rsidRDefault="004727DA" w:rsidP="004727DA">
            <w:pPr>
              <w:jc w:val="both"/>
              <w:rPr>
                <w:sz w:val="20"/>
                <w:szCs w:val="20"/>
              </w:rPr>
            </w:pPr>
            <w:r w:rsidRPr="00DB73CC">
              <w:rPr>
                <w:sz w:val="20"/>
                <w:szCs w:val="20"/>
              </w:rPr>
              <w:t xml:space="preserve"> </w:t>
            </w:r>
          </w:p>
          <w:tbl>
            <w:tblPr>
              <w:tblW w:w="0" w:type="auto"/>
              <w:tblInd w:w="3422" w:type="dxa"/>
              <w:tblLook w:val="01E0" w:firstRow="1" w:lastRow="1" w:firstColumn="1" w:lastColumn="1" w:noHBand="0" w:noVBand="0"/>
            </w:tblPr>
            <w:tblGrid>
              <w:gridCol w:w="1651"/>
              <w:gridCol w:w="659"/>
              <w:gridCol w:w="1080"/>
            </w:tblGrid>
            <w:tr w:rsidR="004727DA" w:rsidRPr="00DB73CC" w:rsidTr="0096484A">
              <w:tc>
                <w:tcPr>
                  <w:tcW w:w="1651" w:type="dxa"/>
                  <w:hideMark/>
                </w:tcPr>
                <w:p w:rsidR="004727DA" w:rsidRPr="00DB73CC" w:rsidRDefault="004727DA" w:rsidP="0096484A">
                  <w:pPr>
                    <w:ind w:right="175"/>
                    <w:rPr>
                      <w:sz w:val="20"/>
                      <w:szCs w:val="20"/>
                    </w:rPr>
                  </w:pPr>
                  <w:r w:rsidRPr="00DB73CC">
                    <w:rPr>
                      <w:sz w:val="20"/>
                      <w:szCs w:val="20"/>
                    </w:rPr>
                    <w:t>29.08.2014</w:t>
                  </w:r>
                </w:p>
              </w:tc>
              <w:tc>
                <w:tcPr>
                  <w:tcW w:w="659" w:type="dxa"/>
                  <w:hideMark/>
                </w:tcPr>
                <w:p w:rsidR="004727DA" w:rsidRPr="00DB73CC" w:rsidRDefault="004727DA" w:rsidP="0096484A">
                  <w:pPr>
                    <w:ind w:right="175"/>
                    <w:rPr>
                      <w:sz w:val="20"/>
                      <w:szCs w:val="20"/>
                    </w:rPr>
                  </w:pPr>
                  <w:r w:rsidRPr="00DB73CC">
                    <w:rPr>
                      <w:sz w:val="20"/>
                      <w:szCs w:val="20"/>
                    </w:rPr>
                    <w:t>№</w:t>
                  </w:r>
                </w:p>
              </w:tc>
              <w:tc>
                <w:tcPr>
                  <w:tcW w:w="1080" w:type="dxa"/>
                  <w:hideMark/>
                </w:tcPr>
                <w:p w:rsidR="004727DA" w:rsidRPr="00DB73CC" w:rsidRDefault="004727DA" w:rsidP="0096484A">
                  <w:pPr>
                    <w:ind w:right="175"/>
                    <w:rPr>
                      <w:sz w:val="20"/>
                      <w:szCs w:val="20"/>
                    </w:rPr>
                  </w:pPr>
                  <w:r w:rsidRPr="00DB73CC">
                    <w:rPr>
                      <w:sz w:val="20"/>
                      <w:szCs w:val="20"/>
                    </w:rPr>
                    <w:t>122</w:t>
                  </w:r>
                </w:p>
              </w:tc>
            </w:tr>
          </w:tbl>
          <w:p w:rsidR="004727DA" w:rsidRPr="00DB73CC" w:rsidRDefault="004727DA" w:rsidP="004727DA">
            <w:pPr>
              <w:ind w:left="150"/>
              <w:jc w:val="both"/>
              <w:rPr>
                <w:sz w:val="20"/>
                <w:szCs w:val="20"/>
              </w:rPr>
            </w:pPr>
            <w:r w:rsidRPr="00DB73CC">
              <w:rPr>
                <w:sz w:val="20"/>
                <w:szCs w:val="20"/>
              </w:rPr>
              <w:t xml:space="preserve">                                                       </w:t>
            </w:r>
          </w:p>
          <w:p w:rsidR="004727DA" w:rsidRPr="00DB73CC" w:rsidRDefault="004727DA" w:rsidP="004727DA">
            <w:pPr>
              <w:ind w:left="150"/>
              <w:jc w:val="center"/>
              <w:rPr>
                <w:sz w:val="20"/>
                <w:szCs w:val="20"/>
              </w:rPr>
            </w:pPr>
            <w:proofErr w:type="spellStart"/>
            <w:r w:rsidRPr="00DB73CC">
              <w:rPr>
                <w:sz w:val="20"/>
                <w:szCs w:val="20"/>
              </w:rPr>
              <w:t>с</w:t>
            </w:r>
            <w:proofErr w:type="gramStart"/>
            <w:r w:rsidRPr="00DB73CC">
              <w:rPr>
                <w:sz w:val="20"/>
                <w:szCs w:val="20"/>
              </w:rPr>
              <w:t>.З</w:t>
            </w:r>
            <w:proofErr w:type="gramEnd"/>
            <w:r w:rsidRPr="00DB73CC">
              <w:rPr>
                <w:sz w:val="20"/>
                <w:szCs w:val="20"/>
              </w:rPr>
              <w:t>авьялово</w:t>
            </w:r>
            <w:proofErr w:type="spellEnd"/>
          </w:p>
          <w:p w:rsidR="004727DA" w:rsidRPr="00DB73CC" w:rsidRDefault="004727DA" w:rsidP="004727DA">
            <w:pPr>
              <w:jc w:val="center"/>
              <w:rPr>
                <w:sz w:val="20"/>
                <w:szCs w:val="20"/>
              </w:rPr>
            </w:pPr>
          </w:p>
          <w:p w:rsidR="004727DA" w:rsidRPr="00DB73CC" w:rsidRDefault="004727DA" w:rsidP="004727DA">
            <w:pPr>
              <w:jc w:val="center"/>
              <w:rPr>
                <w:sz w:val="20"/>
                <w:szCs w:val="20"/>
              </w:rPr>
            </w:pPr>
            <w:r w:rsidRPr="00DB73CC">
              <w:rPr>
                <w:sz w:val="20"/>
                <w:szCs w:val="20"/>
              </w:rPr>
              <w:t xml:space="preserve">Об обеспечении безопасности при проведении торжественных мероприятий «День знаний-2014» на территории </w:t>
            </w:r>
            <w:proofErr w:type="spellStart"/>
            <w:r w:rsidRPr="00DB73CC">
              <w:rPr>
                <w:sz w:val="20"/>
                <w:szCs w:val="20"/>
              </w:rPr>
              <w:t>Завьяловского</w:t>
            </w:r>
            <w:proofErr w:type="spellEnd"/>
            <w:r w:rsidRPr="00DB73CC">
              <w:rPr>
                <w:sz w:val="20"/>
                <w:szCs w:val="20"/>
              </w:rPr>
              <w:t xml:space="preserve"> сельсовета </w:t>
            </w:r>
            <w:r>
              <w:rPr>
                <w:sz w:val="20"/>
                <w:szCs w:val="20"/>
              </w:rPr>
              <w:t xml:space="preserve"> </w:t>
            </w:r>
            <w:proofErr w:type="spellStart"/>
            <w:r w:rsidRPr="00DB73CC">
              <w:rPr>
                <w:sz w:val="20"/>
                <w:szCs w:val="20"/>
              </w:rPr>
              <w:t>Тогучинского</w:t>
            </w:r>
            <w:proofErr w:type="spellEnd"/>
            <w:r w:rsidRPr="00DB73CC">
              <w:rPr>
                <w:sz w:val="20"/>
                <w:szCs w:val="20"/>
              </w:rPr>
              <w:t xml:space="preserve"> района Новосибирской области</w:t>
            </w:r>
          </w:p>
          <w:p w:rsidR="004727DA" w:rsidRPr="00DB73CC" w:rsidRDefault="004727DA" w:rsidP="004727DA">
            <w:pPr>
              <w:rPr>
                <w:sz w:val="20"/>
                <w:szCs w:val="20"/>
              </w:rPr>
            </w:pPr>
          </w:p>
          <w:p w:rsidR="004727DA" w:rsidRPr="00DB73CC" w:rsidRDefault="004727DA" w:rsidP="004727DA">
            <w:pPr>
              <w:jc w:val="both"/>
              <w:rPr>
                <w:sz w:val="20"/>
                <w:szCs w:val="20"/>
              </w:rPr>
            </w:pPr>
            <w:r w:rsidRPr="00DB73CC">
              <w:rPr>
                <w:sz w:val="20"/>
                <w:szCs w:val="20"/>
              </w:rPr>
              <w:t xml:space="preserve">         В связи с проведением торжественных мероприятий «День знаний-2014» на территории </w:t>
            </w:r>
            <w:proofErr w:type="spellStart"/>
            <w:r w:rsidRPr="00DB73CC">
              <w:rPr>
                <w:sz w:val="20"/>
                <w:szCs w:val="20"/>
              </w:rPr>
              <w:t>Завьяловского</w:t>
            </w:r>
            <w:proofErr w:type="spellEnd"/>
            <w:r w:rsidRPr="00DB73CC">
              <w:rPr>
                <w:sz w:val="20"/>
                <w:szCs w:val="20"/>
              </w:rPr>
              <w:t xml:space="preserve"> сельсовета </w:t>
            </w:r>
            <w:proofErr w:type="spellStart"/>
            <w:r w:rsidRPr="00DB73CC">
              <w:rPr>
                <w:sz w:val="20"/>
                <w:szCs w:val="20"/>
              </w:rPr>
              <w:t>Тогучинского</w:t>
            </w:r>
            <w:proofErr w:type="spellEnd"/>
            <w:r w:rsidRPr="00DB73CC">
              <w:rPr>
                <w:sz w:val="20"/>
                <w:szCs w:val="20"/>
              </w:rPr>
              <w:t xml:space="preserve"> района Новосибирской области администрация </w:t>
            </w:r>
            <w:proofErr w:type="spellStart"/>
            <w:r w:rsidRPr="00DB73CC">
              <w:rPr>
                <w:sz w:val="20"/>
                <w:szCs w:val="20"/>
              </w:rPr>
              <w:t>Завьяловского</w:t>
            </w:r>
            <w:proofErr w:type="spellEnd"/>
            <w:r w:rsidRPr="00DB73CC">
              <w:rPr>
                <w:sz w:val="20"/>
                <w:szCs w:val="20"/>
              </w:rPr>
              <w:t xml:space="preserve"> сельсовета </w:t>
            </w:r>
            <w:proofErr w:type="spellStart"/>
            <w:r w:rsidRPr="00DB73CC">
              <w:rPr>
                <w:sz w:val="20"/>
                <w:szCs w:val="20"/>
              </w:rPr>
              <w:t>Тогучинского</w:t>
            </w:r>
            <w:proofErr w:type="spellEnd"/>
            <w:r w:rsidRPr="00DB73CC">
              <w:rPr>
                <w:sz w:val="20"/>
                <w:szCs w:val="20"/>
              </w:rPr>
              <w:t xml:space="preserve"> района Новосибирской области</w:t>
            </w:r>
          </w:p>
          <w:p w:rsidR="004727DA" w:rsidRPr="00DB73CC" w:rsidRDefault="004727DA" w:rsidP="004727DA">
            <w:pPr>
              <w:jc w:val="both"/>
              <w:rPr>
                <w:sz w:val="20"/>
                <w:szCs w:val="20"/>
              </w:rPr>
            </w:pPr>
            <w:r w:rsidRPr="00DB73CC">
              <w:rPr>
                <w:sz w:val="20"/>
                <w:szCs w:val="20"/>
              </w:rPr>
              <w:t>ПОСТАНОВЛЯЕТ:</w:t>
            </w:r>
          </w:p>
          <w:p w:rsidR="004727DA" w:rsidRPr="00DB73CC" w:rsidRDefault="004727DA" w:rsidP="004727DA">
            <w:pPr>
              <w:numPr>
                <w:ilvl w:val="0"/>
                <w:numId w:val="5"/>
              </w:numPr>
              <w:jc w:val="both"/>
              <w:rPr>
                <w:sz w:val="20"/>
                <w:szCs w:val="20"/>
              </w:rPr>
            </w:pPr>
            <w:r w:rsidRPr="00DB73CC">
              <w:rPr>
                <w:sz w:val="20"/>
                <w:szCs w:val="20"/>
              </w:rPr>
              <w:t>Запретить продажу алкогольной, спиртосодержащей продукции, пива и напитков, изготавливаемых на его основе, а также табачных изделий  на прилегающих к образовательным учреждениям территориях и в местах проведения торжеств 01.09. 2014 года от начала до конца праздничных мероприятий.</w:t>
            </w:r>
          </w:p>
          <w:p w:rsidR="004727DA" w:rsidRPr="00DB73CC" w:rsidRDefault="004727DA" w:rsidP="004727DA">
            <w:pPr>
              <w:numPr>
                <w:ilvl w:val="0"/>
                <w:numId w:val="5"/>
              </w:numPr>
              <w:jc w:val="both"/>
              <w:rPr>
                <w:sz w:val="20"/>
                <w:szCs w:val="20"/>
              </w:rPr>
            </w:pPr>
            <w:r w:rsidRPr="00DB73CC">
              <w:rPr>
                <w:sz w:val="20"/>
                <w:szCs w:val="20"/>
              </w:rPr>
              <w:t>Ознакомить с постановлением заинтересованных лиц нарочно и через «</w:t>
            </w:r>
            <w:proofErr w:type="spellStart"/>
            <w:r w:rsidRPr="00DB73CC">
              <w:rPr>
                <w:sz w:val="20"/>
                <w:szCs w:val="20"/>
              </w:rPr>
              <w:t>Завьяловский</w:t>
            </w:r>
            <w:proofErr w:type="spellEnd"/>
            <w:r w:rsidRPr="00DB73CC">
              <w:rPr>
                <w:sz w:val="20"/>
                <w:szCs w:val="20"/>
              </w:rPr>
              <w:t xml:space="preserve"> Вестник».</w:t>
            </w:r>
          </w:p>
          <w:p w:rsidR="004727DA" w:rsidRPr="00DB73CC" w:rsidRDefault="004727DA" w:rsidP="004727DA">
            <w:pPr>
              <w:numPr>
                <w:ilvl w:val="0"/>
                <w:numId w:val="5"/>
              </w:numPr>
              <w:autoSpaceDE w:val="0"/>
              <w:autoSpaceDN w:val="0"/>
              <w:adjustRightInd w:val="0"/>
              <w:jc w:val="both"/>
              <w:rPr>
                <w:b/>
                <w:sz w:val="20"/>
                <w:szCs w:val="20"/>
              </w:rPr>
            </w:pPr>
            <w:r w:rsidRPr="00DB73CC">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DB73CC">
              <w:rPr>
                <w:color w:val="000000"/>
                <w:sz w:val="20"/>
                <w:szCs w:val="20"/>
              </w:rPr>
              <w:t>Завьяловский</w:t>
            </w:r>
            <w:proofErr w:type="spellEnd"/>
            <w:r w:rsidRPr="00DB73CC">
              <w:rPr>
                <w:color w:val="000000"/>
                <w:sz w:val="20"/>
                <w:szCs w:val="20"/>
              </w:rPr>
              <w:t xml:space="preserve"> Вестник» и на официальном сайте администрации </w:t>
            </w:r>
            <w:proofErr w:type="spellStart"/>
            <w:r w:rsidRPr="00DB73CC">
              <w:rPr>
                <w:color w:val="000000"/>
                <w:sz w:val="20"/>
                <w:szCs w:val="20"/>
              </w:rPr>
              <w:t>Завьяловского</w:t>
            </w:r>
            <w:proofErr w:type="spellEnd"/>
            <w:r w:rsidRPr="00DB73CC">
              <w:rPr>
                <w:color w:val="000000"/>
                <w:sz w:val="20"/>
                <w:szCs w:val="20"/>
              </w:rPr>
              <w:t xml:space="preserve"> сельсовета.</w:t>
            </w:r>
          </w:p>
          <w:p w:rsidR="004727DA" w:rsidRPr="00DB73CC" w:rsidRDefault="004727DA" w:rsidP="004727DA">
            <w:pPr>
              <w:numPr>
                <w:ilvl w:val="0"/>
                <w:numId w:val="5"/>
              </w:numPr>
              <w:jc w:val="both"/>
              <w:rPr>
                <w:sz w:val="20"/>
                <w:szCs w:val="20"/>
              </w:rPr>
            </w:pPr>
            <w:proofErr w:type="gramStart"/>
            <w:r w:rsidRPr="00DB73CC">
              <w:rPr>
                <w:spacing w:val="-1"/>
                <w:sz w:val="20"/>
                <w:szCs w:val="20"/>
              </w:rPr>
              <w:t>Контроль  за</w:t>
            </w:r>
            <w:proofErr w:type="gramEnd"/>
            <w:r w:rsidRPr="00DB73CC">
              <w:rPr>
                <w:spacing w:val="-1"/>
                <w:sz w:val="20"/>
                <w:szCs w:val="20"/>
              </w:rPr>
              <w:t xml:space="preserve">    исполнением    данного    постановления  оставляю за собой.</w:t>
            </w:r>
          </w:p>
          <w:p w:rsidR="004727DA" w:rsidRPr="00DB73CC" w:rsidRDefault="004727DA" w:rsidP="004727DA">
            <w:pPr>
              <w:jc w:val="both"/>
              <w:rPr>
                <w:sz w:val="20"/>
                <w:szCs w:val="20"/>
              </w:rPr>
            </w:pPr>
          </w:p>
          <w:p w:rsidR="004727DA" w:rsidRPr="00DB73CC" w:rsidRDefault="004727DA" w:rsidP="004727DA">
            <w:pPr>
              <w:jc w:val="both"/>
              <w:rPr>
                <w:sz w:val="20"/>
                <w:szCs w:val="20"/>
              </w:rPr>
            </w:pPr>
            <w:r w:rsidRPr="00DB73CC">
              <w:rPr>
                <w:sz w:val="20"/>
                <w:szCs w:val="20"/>
              </w:rPr>
              <w:t xml:space="preserve">Глава </w:t>
            </w:r>
            <w:proofErr w:type="spellStart"/>
            <w:r w:rsidRPr="00DB73CC">
              <w:rPr>
                <w:sz w:val="20"/>
                <w:szCs w:val="20"/>
              </w:rPr>
              <w:t>Завьяловского</w:t>
            </w:r>
            <w:proofErr w:type="spellEnd"/>
            <w:r w:rsidRPr="00DB73CC">
              <w:rPr>
                <w:sz w:val="20"/>
                <w:szCs w:val="20"/>
              </w:rPr>
              <w:t xml:space="preserve"> сельсовета                                                   </w:t>
            </w:r>
            <w:proofErr w:type="spellStart"/>
            <w:r w:rsidRPr="00DB73CC">
              <w:rPr>
                <w:sz w:val="20"/>
                <w:szCs w:val="20"/>
              </w:rPr>
              <w:t>В.В.Шарыкалов</w:t>
            </w:r>
            <w:proofErr w:type="spellEnd"/>
            <w:r w:rsidRPr="00DB73CC">
              <w:rPr>
                <w:sz w:val="20"/>
                <w:szCs w:val="20"/>
              </w:rPr>
              <w:t xml:space="preserve">                                  </w:t>
            </w:r>
          </w:p>
          <w:p w:rsidR="004727DA" w:rsidRPr="00DB73CC" w:rsidRDefault="004727DA" w:rsidP="004727DA">
            <w:pPr>
              <w:rPr>
                <w:sz w:val="20"/>
                <w:szCs w:val="20"/>
              </w:rPr>
            </w:pPr>
            <w:proofErr w:type="spellStart"/>
            <w:r w:rsidRPr="00DB73CC">
              <w:rPr>
                <w:sz w:val="20"/>
                <w:szCs w:val="20"/>
              </w:rPr>
              <w:t>Тогучинского</w:t>
            </w:r>
            <w:proofErr w:type="spellEnd"/>
            <w:r w:rsidRPr="00DB73CC">
              <w:rPr>
                <w:sz w:val="20"/>
                <w:szCs w:val="20"/>
              </w:rPr>
              <w:t xml:space="preserve"> района Новосибирской области</w:t>
            </w:r>
          </w:p>
          <w:p w:rsidR="004727DA" w:rsidRPr="00DB73CC" w:rsidRDefault="004727DA" w:rsidP="004727DA">
            <w:pPr>
              <w:jc w:val="center"/>
              <w:rPr>
                <w:sz w:val="20"/>
                <w:szCs w:val="20"/>
              </w:rPr>
            </w:pPr>
            <w:r>
              <w:rPr>
                <w:sz w:val="20"/>
                <w:szCs w:val="20"/>
              </w:rPr>
              <w:t>------------------------------------------------------------------------------------------------------------------------------------------------------------------</w:t>
            </w:r>
          </w:p>
          <w:p w:rsidR="009C5E44" w:rsidRPr="006C70E7" w:rsidRDefault="009C5E44" w:rsidP="009C5E44">
            <w:pPr>
              <w:jc w:val="center"/>
              <w:rPr>
                <w:b/>
                <w:sz w:val="20"/>
                <w:szCs w:val="20"/>
              </w:rPr>
            </w:pPr>
            <w:r w:rsidRPr="006C70E7">
              <w:rPr>
                <w:b/>
                <w:sz w:val="20"/>
                <w:szCs w:val="20"/>
              </w:rPr>
              <w:t>администрация</w:t>
            </w:r>
          </w:p>
          <w:p w:rsidR="009C5E44" w:rsidRPr="006C70E7" w:rsidRDefault="009C5E44" w:rsidP="009C5E44">
            <w:pPr>
              <w:jc w:val="center"/>
              <w:rPr>
                <w:b/>
                <w:sz w:val="20"/>
                <w:szCs w:val="20"/>
              </w:rPr>
            </w:pPr>
            <w:proofErr w:type="spellStart"/>
            <w:r w:rsidRPr="006C70E7">
              <w:rPr>
                <w:b/>
                <w:sz w:val="20"/>
                <w:szCs w:val="20"/>
              </w:rPr>
              <w:t>Завьяловского</w:t>
            </w:r>
            <w:proofErr w:type="spellEnd"/>
            <w:r w:rsidRPr="006C70E7">
              <w:rPr>
                <w:b/>
                <w:sz w:val="20"/>
                <w:szCs w:val="20"/>
              </w:rPr>
              <w:t xml:space="preserve"> сельсовета</w:t>
            </w:r>
          </w:p>
          <w:p w:rsidR="009C5E44" w:rsidRPr="006C70E7" w:rsidRDefault="009C5E44" w:rsidP="009C5E44">
            <w:pPr>
              <w:jc w:val="center"/>
              <w:rPr>
                <w:b/>
                <w:sz w:val="20"/>
                <w:szCs w:val="20"/>
              </w:rPr>
            </w:pPr>
            <w:proofErr w:type="spellStart"/>
            <w:r w:rsidRPr="006C70E7">
              <w:rPr>
                <w:b/>
                <w:sz w:val="20"/>
                <w:szCs w:val="20"/>
              </w:rPr>
              <w:t>Тогучинского</w:t>
            </w:r>
            <w:proofErr w:type="spellEnd"/>
            <w:r w:rsidRPr="006C70E7">
              <w:rPr>
                <w:b/>
                <w:sz w:val="20"/>
                <w:szCs w:val="20"/>
              </w:rPr>
              <w:t xml:space="preserve"> района</w:t>
            </w:r>
            <w:r>
              <w:rPr>
                <w:b/>
                <w:sz w:val="20"/>
                <w:szCs w:val="20"/>
              </w:rPr>
              <w:t xml:space="preserve"> </w:t>
            </w:r>
            <w:r w:rsidRPr="006C70E7">
              <w:rPr>
                <w:b/>
                <w:sz w:val="20"/>
                <w:szCs w:val="20"/>
              </w:rPr>
              <w:t>Новосибирской области</w:t>
            </w:r>
          </w:p>
          <w:p w:rsidR="009C5E44" w:rsidRPr="006C70E7" w:rsidRDefault="009C5E44" w:rsidP="009C5E44">
            <w:pPr>
              <w:jc w:val="center"/>
              <w:rPr>
                <w:b/>
                <w:sz w:val="20"/>
                <w:szCs w:val="20"/>
              </w:rPr>
            </w:pPr>
          </w:p>
          <w:p w:rsidR="009C5E44" w:rsidRPr="006C70E7" w:rsidRDefault="009C5E44" w:rsidP="009C5E44">
            <w:pPr>
              <w:jc w:val="center"/>
              <w:rPr>
                <w:b/>
                <w:sz w:val="20"/>
                <w:szCs w:val="20"/>
              </w:rPr>
            </w:pPr>
            <w:r w:rsidRPr="006C70E7">
              <w:rPr>
                <w:b/>
                <w:sz w:val="20"/>
                <w:szCs w:val="20"/>
              </w:rPr>
              <w:t>ПОСТАНОВЛЕНИЕ</w:t>
            </w:r>
          </w:p>
          <w:tbl>
            <w:tblPr>
              <w:tblW w:w="0" w:type="auto"/>
              <w:jc w:val="center"/>
              <w:tblInd w:w="3422" w:type="dxa"/>
              <w:tblLook w:val="01E0" w:firstRow="1" w:lastRow="1" w:firstColumn="1" w:lastColumn="1" w:noHBand="0" w:noVBand="0"/>
            </w:tblPr>
            <w:tblGrid>
              <w:gridCol w:w="1651"/>
              <w:gridCol w:w="659"/>
              <w:gridCol w:w="1080"/>
            </w:tblGrid>
            <w:tr w:rsidR="009C5E44" w:rsidRPr="006C70E7" w:rsidTr="000807FC">
              <w:trPr>
                <w:jc w:val="center"/>
              </w:trPr>
              <w:tc>
                <w:tcPr>
                  <w:tcW w:w="1651" w:type="dxa"/>
                  <w:hideMark/>
                </w:tcPr>
                <w:p w:rsidR="009C5E44" w:rsidRPr="006C70E7" w:rsidRDefault="009C5E44" w:rsidP="0096484A">
                  <w:pPr>
                    <w:ind w:right="175"/>
                    <w:rPr>
                      <w:sz w:val="20"/>
                      <w:szCs w:val="20"/>
                    </w:rPr>
                  </w:pPr>
                  <w:r w:rsidRPr="006C70E7">
                    <w:rPr>
                      <w:sz w:val="20"/>
                      <w:szCs w:val="20"/>
                    </w:rPr>
                    <w:t xml:space="preserve"> 29.08.2014</w:t>
                  </w:r>
                </w:p>
              </w:tc>
              <w:tc>
                <w:tcPr>
                  <w:tcW w:w="659" w:type="dxa"/>
                  <w:hideMark/>
                </w:tcPr>
                <w:p w:rsidR="009C5E44" w:rsidRPr="006C70E7" w:rsidRDefault="009C5E44" w:rsidP="0096484A">
                  <w:pPr>
                    <w:ind w:right="175"/>
                    <w:rPr>
                      <w:sz w:val="20"/>
                      <w:szCs w:val="20"/>
                    </w:rPr>
                  </w:pPr>
                  <w:r w:rsidRPr="006C70E7">
                    <w:rPr>
                      <w:sz w:val="20"/>
                      <w:szCs w:val="20"/>
                    </w:rPr>
                    <w:t>№</w:t>
                  </w:r>
                </w:p>
              </w:tc>
              <w:tc>
                <w:tcPr>
                  <w:tcW w:w="1080" w:type="dxa"/>
                  <w:hideMark/>
                </w:tcPr>
                <w:p w:rsidR="009C5E44" w:rsidRPr="006C70E7" w:rsidRDefault="009C5E44" w:rsidP="0096484A">
                  <w:pPr>
                    <w:ind w:right="175"/>
                    <w:rPr>
                      <w:sz w:val="20"/>
                      <w:szCs w:val="20"/>
                    </w:rPr>
                  </w:pPr>
                  <w:r w:rsidRPr="006C70E7">
                    <w:rPr>
                      <w:sz w:val="20"/>
                      <w:szCs w:val="20"/>
                    </w:rPr>
                    <w:t>123</w:t>
                  </w:r>
                </w:p>
              </w:tc>
            </w:tr>
          </w:tbl>
          <w:p w:rsidR="009C5E44" w:rsidRPr="006C70E7" w:rsidRDefault="009C5E44" w:rsidP="000807FC">
            <w:pPr>
              <w:ind w:left="150"/>
              <w:jc w:val="center"/>
              <w:rPr>
                <w:sz w:val="20"/>
                <w:szCs w:val="20"/>
              </w:rPr>
            </w:pPr>
            <w:proofErr w:type="spellStart"/>
            <w:r w:rsidRPr="006C70E7">
              <w:rPr>
                <w:sz w:val="20"/>
                <w:szCs w:val="20"/>
              </w:rPr>
              <w:t>с</w:t>
            </w:r>
            <w:proofErr w:type="gramStart"/>
            <w:r w:rsidRPr="006C70E7">
              <w:rPr>
                <w:sz w:val="20"/>
                <w:szCs w:val="20"/>
              </w:rPr>
              <w:t>.З</w:t>
            </w:r>
            <w:proofErr w:type="gramEnd"/>
            <w:r w:rsidRPr="006C70E7">
              <w:rPr>
                <w:sz w:val="20"/>
                <w:szCs w:val="20"/>
              </w:rPr>
              <w:t>авьялово</w:t>
            </w:r>
            <w:proofErr w:type="spellEnd"/>
          </w:p>
          <w:p w:rsidR="009C5E44" w:rsidRPr="006C70E7" w:rsidRDefault="009C5E44" w:rsidP="009C5E44">
            <w:pPr>
              <w:ind w:left="150"/>
              <w:jc w:val="center"/>
              <w:rPr>
                <w:sz w:val="20"/>
                <w:szCs w:val="20"/>
              </w:rPr>
            </w:pPr>
          </w:p>
          <w:p w:rsidR="009C5E44" w:rsidRPr="006C70E7" w:rsidRDefault="009C5E44" w:rsidP="009C5E44">
            <w:pPr>
              <w:pStyle w:val="a6"/>
              <w:rPr>
                <w:b w:val="0"/>
                <w:sz w:val="20"/>
              </w:rPr>
            </w:pPr>
            <w:r w:rsidRPr="006C70E7">
              <w:rPr>
                <w:b w:val="0"/>
                <w:sz w:val="20"/>
              </w:rPr>
              <w:t xml:space="preserve">Об утверждении Положения об определении форм участия граждан в обеспечении первичных мер пожарной безопасности,  в том числе в деятельности пожарной охраны  на территории  </w:t>
            </w:r>
            <w:proofErr w:type="spellStart"/>
            <w:r w:rsidRPr="006C70E7">
              <w:rPr>
                <w:b w:val="0"/>
                <w:sz w:val="20"/>
              </w:rPr>
              <w:t>Завьяловского</w:t>
            </w:r>
            <w:proofErr w:type="spellEnd"/>
            <w:r w:rsidRPr="006C70E7">
              <w:rPr>
                <w:b w:val="0"/>
                <w:sz w:val="20"/>
              </w:rPr>
              <w:t xml:space="preserve">  сельсовета </w:t>
            </w:r>
            <w:proofErr w:type="spellStart"/>
            <w:r w:rsidRPr="006C70E7">
              <w:rPr>
                <w:b w:val="0"/>
                <w:sz w:val="20"/>
              </w:rPr>
              <w:t>Тогучинского</w:t>
            </w:r>
            <w:proofErr w:type="spellEnd"/>
            <w:r w:rsidRPr="006C70E7">
              <w:rPr>
                <w:b w:val="0"/>
                <w:sz w:val="20"/>
              </w:rPr>
              <w:t xml:space="preserve"> района Новосибирской области</w:t>
            </w:r>
          </w:p>
          <w:p w:rsidR="009C5E44" w:rsidRPr="006C70E7" w:rsidRDefault="009C5E44" w:rsidP="009C5E44">
            <w:pPr>
              <w:jc w:val="both"/>
              <w:rPr>
                <w:sz w:val="20"/>
                <w:szCs w:val="20"/>
              </w:rPr>
            </w:pPr>
            <w:r w:rsidRPr="006C70E7">
              <w:rPr>
                <w:sz w:val="20"/>
                <w:szCs w:val="20"/>
              </w:rPr>
              <w:t xml:space="preserve">            В соответствии </w:t>
            </w:r>
            <w:r w:rsidRPr="006C70E7">
              <w:rPr>
                <w:bCs/>
                <w:sz w:val="20"/>
                <w:szCs w:val="20"/>
              </w:rPr>
              <w:t>со статьями 10, 19 Федерального закона от 21 декабря 1994 года № 69-ФЗ «О пожарной безопасности», Федеральным законом от 06 октября 2003 года  № 131-ФЗ «Об общих принципах организации местного самоуправления в Российской Федерации</w:t>
            </w:r>
            <w:r w:rsidRPr="006C70E7">
              <w:rPr>
                <w:sz w:val="20"/>
                <w:szCs w:val="20"/>
              </w:rPr>
              <w:t xml:space="preserve"> администрация </w:t>
            </w:r>
            <w:proofErr w:type="spellStart"/>
            <w:r w:rsidRPr="006C70E7">
              <w:rPr>
                <w:sz w:val="20"/>
                <w:szCs w:val="20"/>
              </w:rPr>
              <w:t>Завьяловского</w:t>
            </w:r>
            <w:proofErr w:type="spellEnd"/>
            <w:r w:rsidRPr="006C70E7">
              <w:rPr>
                <w:sz w:val="20"/>
                <w:szCs w:val="20"/>
              </w:rPr>
              <w:t xml:space="preserve"> сельсовета </w:t>
            </w:r>
            <w:proofErr w:type="spellStart"/>
            <w:r w:rsidRPr="006C70E7">
              <w:rPr>
                <w:sz w:val="20"/>
                <w:szCs w:val="20"/>
              </w:rPr>
              <w:t>Тогучинского</w:t>
            </w:r>
            <w:proofErr w:type="spellEnd"/>
            <w:r w:rsidRPr="006C70E7">
              <w:rPr>
                <w:sz w:val="20"/>
                <w:szCs w:val="20"/>
              </w:rPr>
              <w:t xml:space="preserve"> района Новосибирской области</w:t>
            </w:r>
          </w:p>
          <w:p w:rsidR="009C5E44" w:rsidRPr="006C70E7" w:rsidRDefault="009C5E44" w:rsidP="009C5E44">
            <w:pPr>
              <w:rPr>
                <w:color w:val="000000"/>
                <w:sz w:val="20"/>
                <w:szCs w:val="20"/>
              </w:rPr>
            </w:pPr>
            <w:r w:rsidRPr="006C70E7">
              <w:rPr>
                <w:sz w:val="20"/>
                <w:szCs w:val="20"/>
              </w:rPr>
              <w:t>ПОСТАНОВЛЯЕТ:</w:t>
            </w:r>
          </w:p>
          <w:p w:rsidR="009C5E44" w:rsidRPr="006C70E7" w:rsidRDefault="009C5E44" w:rsidP="009C5E44">
            <w:pPr>
              <w:pStyle w:val="ConsPlusNormal"/>
              <w:numPr>
                <w:ilvl w:val="0"/>
                <w:numId w:val="6"/>
              </w:numPr>
              <w:jc w:val="both"/>
              <w:rPr>
                <w:rFonts w:ascii="Times New Roman" w:hAnsi="Times New Roman" w:cs="Times New Roman"/>
              </w:rPr>
            </w:pPr>
            <w:r w:rsidRPr="006C70E7">
              <w:rPr>
                <w:rFonts w:ascii="Times New Roman" w:hAnsi="Times New Roman" w:cs="Times New Roman"/>
              </w:rPr>
              <w:t>Утвердить Положение об определении форм участия граждан в обеспечении первичных мер пожарной безопасности, в том числе в деятельности пожарной охраны</w:t>
            </w:r>
            <w:proofErr w:type="gramStart"/>
            <w:r w:rsidRPr="006C70E7">
              <w:rPr>
                <w:rFonts w:ascii="Times New Roman" w:hAnsi="Times New Roman" w:cs="Times New Roman"/>
              </w:rPr>
              <w:t>.</w:t>
            </w:r>
            <w:proofErr w:type="gramEnd"/>
            <w:r w:rsidRPr="006C70E7">
              <w:rPr>
                <w:rFonts w:ascii="Times New Roman" w:hAnsi="Times New Roman" w:cs="Times New Roman"/>
              </w:rPr>
              <w:t xml:space="preserve"> ( </w:t>
            </w:r>
            <w:proofErr w:type="gramStart"/>
            <w:r w:rsidRPr="006C70E7">
              <w:rPr>
                <w:rFonts w:ascii="Times New Roman" w:hAnsi="Times New Roman" w:cs="Times New Roman"/>
              </w:rPr>
              <w:t>п</w:t>
            </w:r>
            <w:proofErr w:type="gramEnd"/>
            <w:r w:rsidRPr="006C70E7">
              <w:rPr>
                <w:rFonts w:ascii="Times New Roman" w:hAnsi="Times New Roman" w:cs="Times New Roman"/>
              </w:rPr>
              <w:t>риложение № 1)</w:t>
            </w:r>
          </w:p>
          <w:p w:rsidR="002B7D3A" w:rsidRPr="000807FC" w:rsidRDefault="009C5E44" w:rsidP="000807FC">
            <w:pPr>
              <w:pStyle w:val="a6"/>
              <w:numPr>
                <w:ilvl w:val="0"/>
                <w:numId w:val="6"/>
              </w:numPr>
              <w:ind w:right="-6"/>
              <w:jc w:val="both"/>
              <w:rPr>
                <w:b w:val="0"/>
                <w:sz w:val="20"/>
              </w:rPr>
            </w:pPr>
            <w:r w:rsidRPr="000807FC">
              <w:rPr>
                <w:b w:val="0"/>
                <w:sz w:val="20"/>
              </w:rPr>
              <w:t xml:space="preserve">Постановление Главы </w:t>
            </w:r>
            <w:proofErr w:type="spellStart"/>
            <w:r w:rsidRPr="000807FC">
              <w:rPr>
                <w:b w:val="0"/>
                <w:sz w:val="20"/>
              </w:rPr>
              <w:t>Завьяловского</w:t>
            </w:r>
            <w:proofErr w:type="spellEnd"/>
            <w:r w:rsidRPr="000807FC">
              <w:rPr>
                <w:b w:val="0"/>
                <w:sz w:val="20"/>
              </w:rPr>
              <w:t xml:space="preserve"> сельсовета </w:t>
            </w:r>
            <w:proofErr w:type="spellStart"/>
            <w:r w:rsidRPr="000807FC">
              <w:rPr>
                <w:b w:val="0"/>
                <w:sz w:val="20"/>
              </w:rPr>
              <w:t>Тогучинского</w:t>
            </w:r>
            <w:proofErr w:type="spellEnd"/>
            <w:r w:rsidRPr="000807FC">
              <w:rPr>
                <w:b w:val="0"/>
                <w:sz w:val="20"/>
              </w:rPr>
              <w:t xml:space="preserve"> района Новосиби</w:t>
            </w:r>
            <w:r w:rsidRPr="000807FC">
              <w:rPr>
                <w:b w:val="0"/>
                <w:sz w:val="20"/>
              </w:rPr>
              <w:t>р</w:t>
            </w:r>
            <w:r w:rsidRPr="000807FC">
              <w:rPr>
                <w:b w:val="0"/>
                <w:sz w:val="20"/>
              </w:rPr>
              <w:t xml:space="preserve">ской области от 01.04.2013 № 28 «Об утверждении Положения об определении форм участия граждан в обеспечении первичных мер пожарной безопасности,  в том числе в деятельности пожарной охраны  на территории  </w:t>
            </w:r>
            <w:proofErr w:type="spellStart"/>
            <w:r w:rsidRPr="000807FC">
              <w:rPr>
                <w:b w:val="0"/>
                <w:sz w:val="20"/>
              </w:rPr>
              <w:t>Завьяловского</w:t>
            </w:r>
            <w:proofErr w:type="spellEnd"/>
            <w:r w:rsidRPr="000807FC">
              <w:rPr>
                <w:b w:val="0"/>
                <w:sz w:val="20"/>
              </w:rPr>
              <w:t xml:space="preserve">  сельсовета </w:t>
            </w:r>
            <w:proofErr w:type="spellStart"/>
            <w:r w:rsidRPr="000807FC">
              <w:rPr>
                <w:b w:val="0"/>
                <w:sz w:val="20"/>
              </w:rPr>
              <w:t>Тогучинского</w:t>
            </w:r>
            <w:proofErr w:type="spellEnd"/>
            <w:r w:rsidRPr="000807FC">
              <w:rPr>
                <w:b w:val="0"/>
                <w:sz w:val="20"/>
              </w:rPr>
              <w:t xml:space="preserve">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9</w:t>
            </w:r>
          </w:p>
          <w:p w:rsidR="000807FC" w:rsidRPr="006C70E7" w:rsidRDefault="000807FC" w:rsidP="000807FC">
            <w:pPr>
              <w:pStyle w:val="a6"/>
              <w:numPr>
                <w:ilvl w:val="0"/>
                <w:numId w:val="7"/>
              </w:numPr>
              <w:ind w:right="-6"/>
              <w:jc w:val="both"/>
              <w:rPr>
                <w:b w:val="0"/>
                <w:sz w:val="20"/>
              </w:rPr>
            </w:pPr>
            <w:r w:rsidRPr="006C70E7">
              <w:rPr>
                <w:b w:val="0"/>
                <w:sz w:val="20"/>
              </w:rPr>
              <w:t>района Новосибирской области» считать утратившим силу.</w:t>
            </w:r>
          </w:p>
          <w:p w:rsidR="000807FC" w:rsidRPr="006C70E7" w:rsidRDefault="000807FC" w:rsidP="000807FC">
            <w:pPr>
              <w:numPr>
                <w:ilvl w:val="0"/>
                <w:numId w:val="7"/>
              </w:numPr>
              <w:autoSpaceDE w:val="0"/>
              <w:autoSpaceDN w:val="0"/>
              <w:adjustRightInd w:val="0"/>
              <w:jc w:val="both"/>
              <w:rPr>
                <w:b/>
                <w:sz w:val="20"/>
                <w:szCs w:val="20"/>
              </w:rPr>
            </w:pPr>
            <w:r w:rsidRPr="006C70E7">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6C70E7">
              <w:rPr>
                <w:color w:val="000000"/>
                <w:sz w:val="20"/>
                <w:szCs w:val="20"/>
              </w:rPr>
              <w:t>Завьяловский</w:t>
            </w:r>
            <w:proofErr w:type="spellEnd"/>
            <w:r w:rsidRPr="006C70E7">
              <w:rPr>
                <w:color w:val="000000"/>
                <w:sz w:val="20"/>
                <w:szCs w:val="20"/>
              </w:rPr>
              <w:t xml:space="preserve"> Вестник» и на официальном сайте администрации </w:t>
            </w:r>
            <w:proofErr w:type="spellStart"/>
            <w:r w:rsidRPr="006C70E7">
              <w:rPr>
                <w:color w:val="000000"/>
                <w:sz w:val="20"/>
                <w:szCs w:val="20"/>
              </w:rPr>
              <w:t>Завьяловского</w:t>
            </w:r>
            <w:proofErr w:type="spellEnd"/>
            <w:r w:rsidRPr="006C70E7">
              <w:rPr>
                <w:color w:val="000000"/>
                <w:sz w:val="20"/>
                <w:szCs w:val="20"/>
              </w:rPr>
              <w:t xml:space="preserve"> сельсовета.</w:t>
            </w:r>
          </w:p>
          <w:p w:rsidR="000807FC" w:rsidRPr="006C70E7" w:rsidRDefault="000807FC" w:rsidP="000807FC">
            <w:pPr>
              <w:numPr>
                <w:ilvl w:val="0"/>
                <w:numId w:val="7"/>
              </w:numPr>
              <w:jc w:val="both"/>
              <w:rPr>
                <w:sz w:val="20"/>
                <w:szCs w:val="20"/>
              </w:rPr>
            </w:pPr>
            <w:proofErr w:type="gramStart"/>
            <w:r w:rsidRPr="006C70E7">
              <w:rPr>
                <w:spacing w:val="-1"/>
                <w:sz w:val="20"/>
                <w:szCs w:val="20"/>
              </w:rPr>
              <w:t>Контроль  за</w:t>
            </w:r>
            <w:proofErr w:type="gramEnd"/>
            <w:r w:rsidRPr="006C70E7">
              <w:rPr>
                <w:spacing w:val="-1"/>
                <w:sz w:val="20"/>
                <w:szCs w:val="20"/>
              </w:rPr>
              <w:t xml:space="preserve">    исполнением    данного    постановления  оставляю за собой.</w:t>
            </w:r>
          </w:p>
          <w:p w:rsidR="000807FC" w:rsidRDefault="000807FC" w:rsidP="000807FC">
            <w:pPr>
              <w:jc w:val="both"/>
              <w:rPr>
                <w:sz w:val="20"/>
                <w:szCs w:val="20"/>
              </w:rPr>
            </w:pPr>
          </w:p>
          <w:p w:rsidR="000807FC" w:rsidRPr="006C70E7" w:rsidRDefault="000807FC" w:rsidP="000807FC">
            <w:pPr>
              <w:jc w:val="both"/>
              <w:rPr>
                <w:sz w:val="20"/>
                <w:szCs w:val="20"/>
              </w:rPr>
            </w:pPr>
            <w:r w:rsidRPr="006C70E7">
              <w:rPr>
                <w:sz w:val="20"/>
                <w:szCs w:val="20"/>
              </w:rPr>
              <w:t xml:space="preserve">Глава </w:t>
            </w:r>
            <w:proofErr w:type="spellStart"/>
            <w:r w:rsidRPr="006C70E7">
              <w:rPr>
                <w:sz w:val="20"/>
                <w:szCs w:val="20"/>
              </w:rPr>
              <w:t>Завьяловского</w:t>
            </w:r>
            <w:proofErr w:type="spellEnd"/>
            <w:r w:rsidRPr="006C70E7">
              <w:rPr>
                <w:sz w:val="20"/>
                <w:szCs w:val="20"/>
              </w:rPr>
              <w:t xml:space="preserve"> сельсовета                                                   </w:t>
            </w:r>
            <w:proofErr w:type="spellStart"/>
            <w:r w:rsidRPr="006C70E7">
              <w:rPr>
                <w:sz w:val="20"/>
                <w:szCs w:val="20"/>
              </w:rPr>
              <w:t>В.В.Шарыкалов</w:t>
            </w:r>
            <w:proofErr w:type="spellEnd"/>
            <w:r w:rsidRPr="006C70E7">
              <w:rPr>
                <w:sz w:val="20"/>
                <w:szCs w:val="20"/>
              </w:rPr>
              <w:t xml:space="preserve">                                  </w:t>
            </w:r>
          </w:p>
          <w:p w:rsidR="000807FC" w:rsidRPr="006C70E7" w:rsidRDefault="000807FC" w:rsidP="000807FC">
            <w:pPr>
              <w:rPr>
                <w:sz w:val="20"/>
                <w:szCs w:val="20"/>
              </w:rPr>
            </w:pPr>
            <w:proofErr w:type="spellStart"/>
            <w:r w:rsidRPr="006C70E7">
              <w:rPr>
                <w:sz w:val="20"/>
                <w:szCs w:val="20"/>
              </w:rPr>
              <w:t>Тогучинского</w:t>
            </w:r>
            <w:proofErr w:type="spellEnd"/>
            <w:r w:rsidRPr="006C70E7">
              <w:rPr>
                <w:sz w:val="20"/>
                <w:szCs w:val="20"/>
              </w:rPr>
              <w:t xml:space="preserve"> района Новосибирской области</w:t>
            </w:r>
          </w:p>
          <w:p w:rsidR="002B7D3A" w:rsidRDefault="000807FC" w:rsidP="000A0226">
            <w:pPr>
              <w:pStyle w:val="a4"/>
              <w:jc w:val="both"/>
              <w:rPr>
                <w:rFonts w:ascii="Times New Roman" w:hAnsi="Times New Roman" w:cs="Times New Roman"/>
                <w:b/>
                <w:sz w:val="20"/>
                <w:szCs w:val="20"/>
              </w:rPr>
            </w:pPr>
            <w:r>
              <w:rPr>
                <w:rFonts w:ascii="Times New Roman" w:hAnsi="Times New Roman" w:cs="Times New Roman"/>
                <w:b/>
                <w:sz w:val="20"/>
                <w:szCs w:val="20"/>
              </w:rPr>
              <w:t>-----------------------------------------------------------------------------------------------------------------------------------------------------------------</w:t>
            </w:r>
          </w:p>
          <w:p w:rsidR="000807FC" w:rsidRPr="000807FC" w:rsidRDefault="000807FC" w:rsidP="000807FC">
            <w:pPr>
              <w:jc w:val="right"/>
              <w:rPr>
                <w:sz w:val="16"/>
                <w:szCs w:val="16"/>
              </w:rPr>
            </w:pPr>
            <w:r w:rsidRPr="000807FC">
              <w:rPr>
                <w:sz w:val="16"/>
                <w:szCs w:val="16"/>
              </w:rPr>
              <w:t>Приложение № 1</w:t>
            </w:r>
          </w:p>
          <w:p w:rsidR="000807FC" w:rsidRPr="000807FC" w:rsidRDefault="000807FC" w:rsidP="000807FC">
            <w:pPr>
              <w:jc w:val="right"/>
              <w:rPr>
                <w:sz w:val="16"/>
                <w:szCs w:val="16"/>
              </w:rPr>
            </w:pPr>
            <w:r w:rsidRPr="000807FC">
              <w:rPr>
                <w:sz w:val="16"/>
                <w:szCs w:val="16"/>
              </w:rPr>
              <w:t>к постановлению администрации</w:t>
            </w:r>
          </w:p>
          <w:p w:rsidR="000807FC" w:rsidRPr="000807FC" w:rsidRDefault="000807FC" w:rsidP="000807FC">
            <w:pPr>
              <w:jc w:val="right"/>
              <w:rPr>
                <w:sz w:val="16"/>
                <w:szCs w:val="16"/>
              </w:rPr>
            </w:pPr>
            <w:proofErr w:type="spellStart"/>
            <w:r w:rsidRPr="000807FC">
              <w:rPr>
                <w:sz w:val="16"/>
                <w:szCs w:val="16"/>
              </w:rPr>
              <w:t>Завьяловского</w:t>
            </w:r>
            <w:proofErr w:type="spellEnd"/>
            <w:r w:rsidRPr="000807FC">
              <w:rPr>
                <w:sz w:val="16"/>
                <w:szCs w:val="16"/>
              </w:rPr>
              <w:t xml:space="preserve"> сельсовета </w:t>
            </w:r>
            <w:proofErr w:type="spellStart"/>
            <w:r w:rsidRPr="000807FC">
              <w:rPr>
                <w:sz w:val="16"/>
                <w:szCs w:val="16"/>
              </w:rPr>
              <w:t>Тогучинского</w:t>
            </w:r>
            <w:proofErr w:type="spellEnd"/>
            <w:r w:rsidRPr="000807FC">
              <w:rPr>
                <w:sz w:val="16"/>
                <w:szCs w:val="16"/>
              </w:rPr>
              <w:t xml:space="preserve"> района </w:t>
            </w:r>
          </w:p>
          <w:p w:rsidR="002B7D3A" w:rsidRDefault="000807FC" w:rsidP="000807FC">
            <w:pPr>
              <w:pStyle w:val="a4"/>
              <w:jc w:val="right"/>
              <w:rPr>
                <w:rFonts w:ascii="Times New Roman" w:hAnsi="Times New Roman" w:cs="Times New Roman"/>
                <w:sz w:val="16"/>
                <w:szCs w:val="16"/>
              </w:rPr>
            </w:pPr>
            <w:r w:rsidRPr="000807FC">
              <w:rPr>
                <w:rFonts w:ascii="Times New Roman" w:hAnsi="Times New Roman" w:cs="Times New Roman"/>
                <w:sz w:val="16"/>
                <w:szCs w:val="16"/>
              </w:rPr>
              <w:t>Новосибирской области от 29.08.2014г № 123</w:t>
            </w:r>
          </w:p>
          <w:p w:rsidR="000807FC" w:rsidRPr="000807FC" w:rsidRDefault="000807FC" w:rsidP="000807FC">
            <w:pPr>
              <w:pStyle w:val="a4"/>
              <w:jc w:val="center"/>
              <w:rPr>
                <w:rFonts w:ascii="Times New Roman" w:hAnsi="Times New Roman" w:cs="Times New Roman"/>
                <w:b/>
                <w:sz w:val="20"/>
                <w:szCs w:val="20"/>
              </w:rPr>
            </w:pPr>
            <w:proofErr w:type="gramStart"/>
            <w:r w:rsidRPr="000807FC">
              <w:rPr>
                <w:rFonts w:ascii="Times New Roman" w:hAnsi="Times New Roman" w:cs="Times New Roman"/>
                <w:b/>
                <w:sz w:val="20"/>
                <w:szCs w:val="20"/>
              </w:rPr>
              <w:t>П</w:t>
            </w:r>
            <w:proofErr w:type="gramEnd"/>
            <w:r w:rsidRPr="000807FC">
              <w:rPr>
                <w:rFonts w:ascii="Times New Roman" w:hAnsi="Times New Roman" w:cs="Times New Roman"/>
                <w:b/>
                <w:sz w:val="20"/>
                <w:szCs w:val="20"/>
              </w:rPr>
              <w:t xml:space="preserve"> О Л О Ж Е Н И Е</w:t>
            </w:r>
          </w:p>
          <w:p w:rsidR="000807FC" w:rsidRPr="000807FC" w:rsidRDefault="000807FC" w:rsidP="000807FC">
            <w:pPr>
              <w:pStyle w:val="a4"/>
              <w:jc w:val="center"/>
              <w:rPr>
                <w:rFonts w:ascii="Times New Roman" w:hAnsi="Times New Roman" w:cs="Times New Roman"/>
                <w:b/>
                <w:sz w:val="20"/>
                <w:szCs w:val="20"/>
              </w:rPr>
            </w:pPr>
            <w:r w:rsidRPr="000807FC">
              <w:rPr>
                <w:rFonts w:ascii="Times New Roman" w:hAnsi="Times New Roman" w:cs="Times New Roman"/>
                <w:b/>
                <w:sz w:val="20"/>
                <w:szCs w:val="20"/>
              </w:rPr>
              <w:t xml:space="preserve">об определении форм участия граждан в обеспечении первичных мер </w:t>
            </w:r>
            <w:proofErr w:type="gramStart"/>
            <w:r w:rsidRPr="000807FC">
              <w:rPr>
                <w:rFonts w:ascii="Times New Roman" w:hAnsi="Times New Roman" w:cs="Times New Roman"/>
                <w:b/>
                <w:sz w:val="20"/>
                <w:szCs w:val="20"/>
              </w:rPr>
              <w:t>пожарной</w:t>
            </w:r>
            <w:proofErr w:type="gramEnd"/>
          </w:p>
          <w:p w:rsidR="000807FC" w:rsidRPr="000807FC" w:rsidRDefault="000807FC" w:rsidP="000807FC">
            <w:pPr>
              <w:pStyle w:val="a4"/>
              <w:jc w:val="center"/>
              <w:rPr>
                <w:rFonts w:ascii="Times New Roman" w:hAnsi="Times New Roman" w:cs="Times New Roman"/>
                <w:b/>
                <w:sz w:val="20"/>
                <w:szCs w:val="20"/>
              </w:rPr>
            </w:pPr>
            <w:r w:rsidRPr="000807FC">
              <w:rPr>
                <w:rFonts w:ascii="Times New Roman" w:hAnsi="Times New Roman" w:cs="Times New Roman"/>
                <w:b/>
                <w:sz w:val="20"/>
                <w:szCs w:val="20"/>
              </w:rPr>
              <w:t>безопасности, в том числе в деятельности пожарной охраны</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        </w:t>
            </w:r>
            <w:r>
              <w:rPr>
                <w:rFonts w:ascii="Times New Roman" w:hAnsi="Times New Roman" w:cs="Times New Roman"/>
                <w:bCs/>
                <w:sz w:val="20"/>
                <w:szCs w:val="20"/>
              </w:rPr>
              <w:t xml:space="preserve">1. </w:t>
            </w:r>
            <w:r w:rsidRPr="006C70E7">
              <w:rPr>
                <w:rFonts w:ascii="Times New Roman" w:hAnsi="Times New Roman" w:cs="Times New Roman"/>
                <w:bCs/>
                <w:sz w:val="20"/>
                <w:szCs w:val="20"/>
              </w:rPr>
              <w:t xml:space="preserve"> Положение разработано в соответствии со статьями 10, 19 Федерального закона от 21 декабря 1994 года № 69-ФЗ «О пожарной безопасности», Федеральным законом  от 06 октября 2003 года № 131-ФЗ «Об общих принципах организации местного самоуправления в Российской Федерации».</w:t>
            </w:r>
          </w:p>
          <w:p w:rsidR="000807FC" w:rsidRPr="000807FC" w:rsidRDefault="000807FC" w:rsidP="000807FC">
            <w:pPr>
              <w:pStyle w:val="a4"/>
              <w:jc w:val="center"/>
              <w:rPr>
                <w:rFonts w:ascii="Times New Roman" w:hAnsi="Times New Roman" w:cs="Times New Roman"/>
                <w:b/>
                <w:sz w:val="20"/>
                <w:szCs w:val="20"/>
              </w:rPr>
            </w:pPr>
            <w:r>
              <w:rPr>
                <w:rFonts w:ascii="Times New Roman" w:hAnsi="Times New Roman" w:cs="Times New Roman"/>
                <w:b/>
                <w:sz w:val="20"/>
                <w:szCs w:val="20"/>
              </w:rPr>
              <w:t>2.</w:t>
            </w:r>
            <w:r w:rsidRPr="000807FC">
              <w:rPr>
                <w:rFonts w:ascii="Times New Roman" w:hAnsi="Times New Roman" w:cs="Times New Roman"/>
                <w:b/>
                <w:sz w:val="20"/>
                <w:szCs w:val="20"/>
              </w:rPr>
              <w:t>Основные понятия</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     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w:t>
            </w:r>
          </w:p>
          <w:p w:rsidR="000807FC" w:rsidRPr="000807FC" w:rsidRDefault="000807FC" w:rsidP="000807FC">
            <w:pPr>
              <w:pStyle w:val="a4"/>
              <w:jc w:val="center"/>
              <w:rPr>
                <w:rFonts w:ascii="Times New Roman" w:hAnsi="Times New Roman" w:cs="Times New Roman"/>
                <w:b/>
                <w:sz w:val="20"/>
                <w:szCs w:val="20"/>
              </w:rPr>
            </w:pPr>
            <w:r>
              <w:rPr>
                <w:rFonts w:ascii="Times New Roman" w:hAnsi="Times New Roman" w:cs="Times New Roman"/>
                <w:b/>
                <w:sz w:val="20"/>
                <w:szCs w:val="20"/>
              </w:rPr>
              <w:t>3</w:t>
            </w:r>
            <w:r w:rsidRPr="000807FC">
              <w:rPr>
                <w:rFonts w:ascii="Times New Roman" w:hAnsi="Times New Roman" w:cs="Times New Roman"/>
                <w:b/>
                <w:sz w:val="20"/>
                <w:szCs w:val="20"/>
              </w:rPr>
              <w:t>. Противопожарная пропаганда</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sz w:val="20"/>
                <w:szCs w:val="20"/>
              </w:rPr>
              <w:t xml:space="preserve">    Противопожарная пропаганда – </w:t>
            </w:r>
            <w:r w:rsidRPr="006C70E7">
              <w:rPr>
                <w:rFonts w:ascii="Times New Roman" w:hAnsi="Times New Roman" w:cs="Times New Roman"/>
                <w:bCs/>
                <w:sz w:val="20"/>
                <w:szCs w:val="20"/>
              </w:rPr>
              <w:t>целенаправленное информирование общества о  проблемах и путях обеспечения пожарной безопасности осуществляемое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других, не  запрещенных законодательством форм информирования населения.</w:t>
            </w:r>
          </w:p>
          <w:p w:rsidR="000807FC" w:rsidRPr="000807FC" w:rsidRDefault="000807FC" w:rsidP="000807FC">
            <w:pPr>
              <w:pStyle w:val="a4"/>
              <w:jc w:val="center"/>
              <w:rPr>
                <w:rFonts w:ascii="Times New Roman" w:hAnsi="Times New Roman" w:cs="Times New Roman"/>
                <w:b/>
                <w:sz w:val="20"/>
                <w:szCs w:val="20"/>
              </w:rPr>
            </w:pPr>
            <w:r>
              <w:rPr>
                <w:rFonts w:ascii="Times New Roman" w:hAnsi="Times New Roman" w:cs="Times New Roman"/>
                <w:b/>
                <w:sz w:val="20"/>
                <w:szCs w:val="20"/>
              </w:rPr>
              <w:t>4</w:t>
            </w:r>
            <w:r w:rsidRPr="000807FC">
              <w:rPr>
                <w:rFonts w:ascii="Times New Roman" w:hAnsi="Times New Roman" w:cs="Times New Roman"/>
                <w:b/>
                <w:sz w:val="20"/>
                <w:szCs w:val="20"/>
              </w:rPr>
              <w:t>. Порядок осуществления противопожарной пропаганды и обучения населения</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sz w:val="20"/>
                <w:szCs w:val="20"/>
              </w:rPr>
              <w:t>первичным мерам пожарной безопасности</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Противопожарная пропаганда и обучение населения первичным мерам пожарной безопасности по месту жительства осуществляются </w:t>
            </w:r>
            <w:proofErr w:type="gramStart"/>
            <w:r w:rsidRPr="006C70E7">
              <w:rPr>
                <w:rFonts w:ascii="Times New Roman" w:hAnsi="Times New Roman" w:cs="Times New Roman"/>
                <w:bCs/>
                <w:sz w:val="20"/>
                <w:szCs w:val="20"/>
              </w:rPr>
              <w:t>через</w:t>
            </w:r>
            <w:proofErr w:type="gramEnd"/>
            <w:r w:rsidRPr="006C70E7">
              <w:rPr>
                <w:rFonts w:ascii="Times New Roman" w:hAnsi="Times New Roman" w:cs="Times New Roman"/>
                <w:bCs/>
                <w:sz w:val="20"/>
                <w:szCs w:val="20"/>
              </w:rPr>
              <w:t>:</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тематические выставки, смотры, конференции, конкурсы;</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средства печати,  памяток, публикации в районной газете;</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радио, телевидение, кинофильмы, телефонные линии;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устную агитацию, доклады, лекции, беседы;</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средства наглядной агитации (плакаты, панно, иллюстрации, буклеты, альбомы, компьютерные технологии);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работу с организациями по пропаганде противопожарных знаний.</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 xml:space="preserve">           Обучение детей в дошкольных образовательных учреждениях и лиц, обучающихся в общеобразовательных учреждениях, первичным мерам пожарной безопасности проводится по специальным программам, в том числе утвержденным в соответствии с действующим законодательством, Правилами пожарной безопасности в Российской Федерации, и осуществляется путем:</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преподавания в общеобразовательных учреждениях предмета «Основы безопасности жизнедеятельности»;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проведение тематических творческих конкурсов среди детей различных возрастных групп;</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проведение спортивных мероприятий по пожарно-прикладному спорту среди  учащихся общеобразовательных учреждений;</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проведение экскурсий в пожарно-спасательных подразделениях с демонстрацией и проведением открытого урока по основам безопасности жизнедеятельности;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организация тематических викторин;</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организация работы по обучению мерам пожарной безопасности в летних оздоровительных лагерях;</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создание дружин юных пожарных (ДЮП);</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оформление уголков пожарной безопасности в общеобразовательных школах.</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sz w:val="20"/>
                <w:szCs w:val="20"/>
              </w:rPr>
              <w:t>5. Полномочия органов местного самоуправления сельского поселения</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Глава сельского поселения:</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утверждает порядок привлечения сил и средств подразделений пожарной охраны для тушения пожаров;</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устанавливает на территории сельского поселения  особый противопожарный режим и дополнительные требования пожарной безопасности в случае повышения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принимает решение о создании реорганизации и ликвидации муниципальной пожарной охраны.</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Администрация сельского поселения</w:t>
            </w:r>
            <w:proofErr w:type="gramStart"/>
            <w:r w:rsidRPr="006C70E7">
              <w:rPr>
                <w:rFonts w:ascii="Times New Roman" w:hAnsi="Times New Roman" w:cs="Times New Roman"/>
                <w:bCs/>
                <w:sz w:val="20"/>
                <w:szCs w:val="20"/>
              </w:rPr>
              <w:t xml:space="preserve"> :</w:t>
            </w:r>
            <w:proofErr w:type="gramEnd"/>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проводит противопожарную пропаганду и обучение населения сельского поселения первичным мерам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информирует население сельского поселения  о принятых администрацией решениях  по обеспечению пожарной безопасности и содействию распространения пожарно-технических знаний;</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формирует и размещает муниципальные заказы, связанные с обеспечением первичных мер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реализует комплекс мер пожарной безопасности для сельского поселения</w:t>
            </w:r>
            <w:proofErr w:type="gramStart"/>
            <w:r w:rsidRPr="006C70E7">
              <w:rPr>
                <w:rFonts w:ascii="Times New Roman" w:hAnsi="Times New Roman" w:cs="Times New Roman"/>
                <w:bCs/>
                <w:sz w:val="20"/>
                <w:szCs w:val="20"/>
              </w:rPr>
              <w:t xml:space="preserve"> .</w:t>
            </w:r>
            <w:proofErr w:type="gramEnd"/>
          </w:p>
          <w:p w:rsidR="000807FC" w:rsidRPr="006C70E7" w:rsidRDefault="000807FC" w:rsidP="000807FC">
            <w:pPr>
              <w:pStyle w:val="a4"/>
              <w:jc w:val="center"/>
              <w:rPr>
                <w:rFonts w:ascii="Times New Roman" w:hAnsi="Times New Roman" w:cs="Times New Roman"/>
                <w:sz w:val="20"/>
                <w:szCs w:val="20"/>
              </w:rPr>
            </w:pPr>
            <w:r w:rsidRPr="000807FC">
              <w:rPr>
                <w:rFonts w:ascii="Times New Roman" w:hAnsi="Times New Roman" w:cs="Times New Roman"/>
                <w:b/>
                <w:sz w:val="20"/>
                <w:szCs w:val="20"/>
              </w:rPr>
              <w:t>6. Права и обязанности граждан в сфере обеспечения пожарной безопасности</w:t>
            </w:r>
            <w:r w:rsidRPr="006C70E7">
              <w:rPr>
                <w:rFonts w:ascii="Times New Roman" w:hAnsi="Times New Roman" w:cs="Times New Roman"/>
                <w:sz w:val="20"/>
                <w:szCs w:val="20"/>
              </w:rPr>
              <w:t>.</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Граждане имеют право </w:t>
            </w:r>
            <w:proofErr w:type="gramStart"/>
            <w:r w:rsidRPr="006C70E7">
              <w:rPr>
                <w:rFonts w:ascii="Times New Roman" w:hAnsi="Times New Roman" w:cs="Times New Roman"/>
                <w:bCs/>
                <w:sz w:val="20"/>
                <w:szCs w:val="20"/>
              </w:rPr>
              <w:t>на</w:t>
            </w:r>
            <w:proofErr w:type="gramEnd"/>
            <w:r w:rsidRPr="006C70E7">
              <w:rPr>
                <w:rFonts w:ascii="Times New Roman" w:hAnsi="Times New Roman" w:cs="Times New Roman"/>
                <w:bCs/>
                <w:sz w:val="20"/>
                <w:szCs w:val="20"/>
              </w:rPr>
              <w:t>:</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защиту их жизни, здоровья и имущества в случае пожара;</w:t>
            </w:r>
          </w:p>
          <w:p w:rsidR="000807FC" w:rsidRPr="004D3C95" w:rsidRDefault="000807FC" w:rsidP="000807FC">
            <w:pPr>
              <w:pStyle w:val="a4"/>
              <w:jc w:val="both"/>
              <w:rPr>
                <w:rFonts w:ascii="Times New Roman" w:hAnsi="Times New Roman" w:cs="Times New Roman"/>
                <w:b/>
                <w:sz w:val="20"/>
                <w:szCs w:val="20"/>
              </w:rPr>
            </w:pPr>
            <w:r w:rsidRPr="006C70E7">
              <w:rPr>
                <w:rFonts w:ascii="Times New Roman" w:hAnsi="Times New Roman" w:cs="Times New Roman"/>
                <w:bCs/>
                <w:sz w:val="20"/>
                <w:szCs w:val="20"/>
              </w:rPr>
              <w:t xml:space="preserve">возмещение ущерба, причиненного пожаром, в порядке, установленном действующим законодательством; участие </w:t>
            </w:r>
            <w:proofErr w:type="gramStart"/>
            <w:r w:rsidRPr="006C70E7">
              <w:rPr>
                <w:rFonts w:ascii="Times New Roman" w:hAnsi="Times New Roman" w:cs="Times New Roman"/>
                <w:bCs/>
                <w:sz w:val="20"/>
                <w:szCs w:val="20"/>
              </w:rPr>
              <w:t>в</w:t>
            </w:r>
            <w:proofErr w:type="gramEnd"/>
            <w:r w:rsidRPr="006C70E7">
              <w:rPr>
                <w:rFonts w:ascii="Times New Roman" w:hAnsi="Times New Roman" w:cs="Times New Roman"/>
                <w:bCs/>
                <w:sz w:val="20"/>
                <w:szCs w:val="20"/>
              </w:rPr>
              <w:t xml:space="preserve">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10</w:t>
            </w:r>
          </w:p>
          <w:p w:rsidR="00792180" w:rsidRPr="006C70E7" w:rsidRDefault="00792180" w:rsidP="00792180">
            <w:pPr>
              <w:pStyle w:val="a4"/>
              <w:jc w:val="both"/>
              <w:rPr>
                <w:rFonts w:ascii="Times New Roman" w:hAnsi="Times New Roman" w:cs="Times New Roman"/>
                <w:bCs/>
                <w:sz w:val="20"/>
                <w:szCs w:val="20"/>
              </w:rPr>
            </w:pPr>
            <w:proofErr w:type="gramStart"/>
            <w:r w:rsidRPr="006C70E7">
              <w:rPr>
                <w:rFonts w:ascii="Times New Roman" w:hAnsi="Times New Roman" w:cs="Times New Roman"/>
                <w:bCs/>
                <w:sz w:val="20"/>
                <w:szCs w:val="20"/>
              </w:rPr>
              <w:t>установлении</w:t>
            </w:r>
            <w:proofErr w:type="gramEnd"/>
            <w:r w:rsidRPr="006C70E7">
              <w:rPr>
                <w:rFonts w:ascii="Times New Roman" w:hAnsi="Times New Roman" w:cs="Times New Roman"/>
                <w:bCs/>
                <w:sz w:val="20"/>
                <w:szCs w:val="20"/>
              </w:rPr>
              <w:t xml:space="preserve"> причин пожара, нанесшего ущерб их здоровью и имуществу;</w:t>
            </w:r>
          </w:p>
          <w:p w:rsidR="00792180" w:rsidRPr="006C70E7" w:rsidRDefault="00792180" w:rsidP="00792180">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r>
              <w:rPr>
                <w:rFonts w:ascii="Times New Roman" w:hAnsi="Times New Roman" w:cs="Times New Roman"/>
                <w:bCs/>
                <w:sz w:val="20"/>
                <w:szCs w:val="20"/>
              </w:rPr>
              <w:t xml:space="preserve"> </w:t>
            </w:r>
            <w:r w:rsidRPr="006C70E7">
              <w:rPr>
                <w:rFonts w:ascii="Times New Roman" w:hAnsi="Times New Roman" w:cs="Times New Roman"/>
                <w:bCs/>
                <w:sz w:val="20"/>
                <w:szCs w:val="20"/>
              </w:rPr>
              <w:t>Граждане обязаны:</w:t>
            </w:r>
          </w:p>
          <w:p w:rsidR="00792180" w:rsidRPr="006C70E7" w:rsidRDefault="00792180" w:rsidP="00792180">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соблюдать требования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иметь в помещениях и строениях, находящихся в их собственности первичные средства тушения пожаров и противопожарный инвентарь в соответствии с правилами пожарной безопасности и перечнями, утвержденными соответственными органами местного самоуправления;</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при обнаружении пожаров немедленно уведомлять о них пожарную охрану;</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до прибытия пожарной охраны принимать посильные меры по спасению людей, имущества и тушения пожаров;</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оказывать содействие пожарной охране при тушении пожаров;</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выполнять предписания, постановления и иные законные требования должностных лиц государственного пожарного надзора;</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 xml:space="preserve">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w:t>
            </w:r>
            <w:proofErr w:type="gramStart"/>
            <w:r w:rsidRPr="006C70E7">
              <w:rPr>
                <w:rFonts w:ascii="Times New Roman" w:hAnsi="Times New Roman" w:cs="Times New Roman"/>
                <w:bCs/>
                <w:sz w:val="20"/>
                <w:szCs w:val="20"/>
              </w:rPr>
              <w:t>проверки</w:t>
            </w:r>
            <w:proofErr w:type="gramEnd"/>
            <w:r w:rsidRPr="006C70E7">
              <w:rPr>
                <w:rFonts w:ascii="Times New Roman" w:hAnsi="Times New Roman" w:cs="Times New Roman"/>
                <w:bCs/>
                <w:sz w:val="20"/>
                <w:szCs w:val="20"/>
              </w:rPr>
              <w:t xml:space="preserve">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их нарушений.</w:t>
            </w:r>
          </w:p>
          <w:p w:rsidR="000807FC" w:rsidRPr="00792180" w:rsidRDefault="000807FC" w:rsidP="00792180">
            <w:pPr>
              <w:pStyle w:val="a4"/>
              <w:jc w:val="center"/>
              <w:rPr>
                <w:rFonts w:ascii="Times New Roman" w:hAnsi="Times New Roman" w:cs="Times New Roman"/>
                <w:b/>
                <w:sz w:val="20"/>
                <w:szCs w:val="20"/>
              </w:rPr>
            </w:pPr>
            <w:r w:rsidRPr="00792180">
              <w:rPr>
                <w:rFonts w:ascii="Times New Roman" w:hAnsi="Times New Roman" w:cs="Times New Roman"/>
                <w:b/>
                <w:sz w:val="20"/>
                <w:szCs w:val="20"/>
              </w:rPr>
              <w:t>7. Права, обязанности организаций в сфере обеспечения пожарной безопасности.</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Руководители организаций имеют право: </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вносить в органы государственной власти и органы местного самоуправления предложения по обеспечению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проводить работы по установлению причин и обстоятельств пожаров, происшедших на предприятиях; получать информацию по вопросам пожарной безопасности, в том числе от органов управления и подразделений пожарной охраны.</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sz w:val="20"/>
                <w:szCs w:val="20"/>
              </w:rPr>
              <w:t>Руководители организаций обязаны:</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соблюдать требования пожарной безопасности, а также выполнять предписания, постановления должностных лиц пожарной охраны;</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разрабатывать и осуществлять меры по обеспечению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проводить противопожарную пропаганду, а также обучать своих работников мерам пожарной безопасности;</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содержать в исправном состоянии системы и средства противопожарной защиты, включая первичные средства тушения пожаров, не допускать их использование не по назначению;</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нарушениях требований пожарной безопасности и возникновении пожаров;</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предприятия;</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а также о происшествиях на их территориях, пожарах и последствиях;</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незамедлительно сообщать в пожарную охрану о возникших пожарах, неисправностях имеющихся систем и сре</w:t>
            </w:r>
            <w:proofErr w:type="gramStart"/>
            <w:r w:rsidRPr="006C70E7">
              <w:rPr>
                <w:rFonts w:ascii="Times New Roman" w:hAnsi="Times New Roman" w:cs="Times New Roman"/>
                <w:bCs/>
                <w:sz w:val="20"/>
                <w:szCs w:val="20"/>
              </w:rPr>
              <w:t>дств пр</w:t>
            </w:r>
            <w:proofErr w:type="gramEnd"/>
            <w:r w:rsidRPr="006C70E7">
              <w:rPr>
                <w:rFonts w:ascii="Times New Roman" w:hAnsi="Times New Roman" w:cs="Times New Roman"/>
                <w:bCs/>
                <w:sz w:val="20"/>
                <w:szCs w:val="20"/>
              </w:rPr>
              <w:t>отивопожарной защиты, об изменении состояния дорог и проездов;</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содействовать деятельности добровольных пожарных.</w:t>
            </w:r>
          </w:p>
          <w:p w:rsidR="000807FC" w:rsidRPr="006C70E7" w:rsidRDefault="000807FC" w:rsidP="000807FC">
            <w:pPr>
              <w:pStyle w:val="a4"/>
              <w:jc w:val="both"/>
              <w:rPr>
                <w:rFonts w:ascii="Times New Roman" w:hAnsi="Times New Roman" w:cs="Times New Roman"/>
                <w:bCs/>
                <w:sz w:val="20"/>
                <w:szCs w:val="20"/>
              </w:rPr>
            </w:pPr>
            <w:r w:rsidRPr="006C70E7">
              <w:rPr>
                <w:rFonts w:ascii="Times New Roman" w:hAnsi="Times New Roman" w:cs="Times New Roman"/>
                <w:bCs/>
                <w:sz w:val="20"/>
                <w:szCs w:val="20"/>
              </w:rPr>
              <w:t>Руководители организаций осуществляют непосредственное руководство системой пожарной безопасности в пределах своей компетентности на подведомственных объектах и несут персональную ответственность за соблюдение требований пожарной безопасности.</w:t>
            </w:r>
          </w:p>
          <w:p w:rsidR="000807FC" w:rsidRPr="00792180" w:rsidRDefault="000807FC" w:rsidP="00792180">
            <w:pPr>
              <w:pStyle w:val="a4"/>
              <w:jc w:val="center"/>
              <w:rPr>
                <w:rFonts w:ascii="Times New Roman" w:hAnsi="Times New Roman" w:cs="Times New Roman"/>
                <w:b/>
                <w:sz w:val="20"/>
                <w:szCs w:val="20"/>
              </w:rPr>
            </w:pPr>
            <w:r w:rsidRPr="00792180">
              <w:rPr>
                <w:rFonts w:ascii="Times New Roman" w:hAnsi="Times New Roman" w:cs="Times New Roman"/>
                <w:b/>
                <w:sz w:val="20"/>
                <w:szCs w:val="20"/>
              </w:rPr>
              <w:t>8. Добровольная пожарная охрана</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sz w:val="20"/>
                <w:szCs w:val="20"/>
              </w:rPr>
              <w:t xml:space="preserve">        Граждане имеют право на участие в обеспечении пожарной безопасности, в том числе в установленном порядке в деятельности добровольной пожарной охраны. </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       Граждане, непосредственно участвующие в деятельности подразделений пожарной охраны по предупреждению и тушению пожаров на добровольной основе (без заключения трудового договора), являются добровольными пожарными.</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sz w:val="20"/>
                <w:szCs w:val="20"/>
              </w:rPr>
              <w:t>Добровольная пожарная охрана – это форма участия граждан в обеспечении первичных мер пожарной безопасности.</w:t>
            </w:r>
          </w:p>
          <w:p w:rsidR="000807FC" w:rsidRPr="00792180" w:rsidRDefault="000807FC" w:rsidP="00792180">
            <w:pPr>
              <w:pStyle w:val="a4"/>
              <w:jc w:val="center"/>
              <w:rPr>
                <w:rFonts w:ascii="Times New Roman" w:hAnsi="Times New Roman" w:cs="Times New Roman"/>
                <w:b/>
                <w:sz w:val="20"/>
                <w:szCs w:val="20"/>
              </w:rPr>
            </w:pPr>
            <w:r w:rsidRPr="00792180">
              <w:rPr>
                <w:rFonts w:ascii="Times New Roman" w:hAnsi="Times New Roman" w:cs="Times New Roman"/>
                <w:b/>
                <w:sz w:val="20"/>
                <w:szCs w:val="20"/>
              </w:rPr>
              <w:t>9. Финансовое обеспечение первичных мер пожарной безопасности</w:t>
            </w:r>
          </w:p>
          <w:p w:rsidR="000807FC" w:rsidRPr="006C70E7" w:rsidRDefault="000807FC" w:rsidP="000807FC">
            <w:pPr>
              <w:pStyle w:val="a4"/>
              <w:jc w:val="both"/>
              <w:rPr>
                <w:rFonts w:ascii="Times New Roman" w:hAnsi="Times New Roman" w:cs="Times New Roman"/>
                <w:sz w:val="20"/>
                <w:szCs w:val="20"/>
              </w:rPr>
            </w:pPr>
            <w:r w:rsidRPr="006C70E7">
              <w:rPr>
                <w:rFonts w:ascii="Times New Roman" w:hAnsi="Times New Roman" w:cs="Times New Roman"/>
                <w:bCs/>
                <w:sz w:val="20"/>
                <w:szCs w:val="20"/>
              </w:rPr>
              <w:t xml:space="preserve">Финансовое обеспечение первичных мер пожарной безопасности в границах сельского поселения </w:t>
            </w:r>
            <w:proofErr w:type="spellStart"/>
            <w:r w:rsidRPr="006C70E7">
              <w:rPr>
                <w:rFonts w:ascii="Times New Roman" w:hAnsi="Times New Roman" w:cs="Times New Roman"/>
                <w:bCs/>
                <w:sz w:val="20"/>
                <w:szCs w:val="20"/>
              </w:rPr>
              <w:t>Завьяловского</w:t>
            </w:r>
            <w:proofErr w:type="spellEnd"/>
            <w:r w:rsidRPr="006C70E7">
              <w:rPr>
                <w:rFonts w:ascii="Times New Roman" w:hAnsi="Times New Roman" w:cs="Times New Roman"/>
                <w:bCs/>
                <w:sz w:val="20"/>
                <w:szCs w:val="20"/>
              </w:rPr>
              <w:t xml:space="preserve"> сельсовета осуществляется в пределах средств, предусмотренных в бюджете сельского поселения  на эти цели.</w:t>
            </w:r>
          </w:p>
          <w:p w:rsidR="002B7D3A" w:rsidRDefault="00792180" w:rsidP="000A0226">
            <w:pPr>
              <w:pStyle w:val="a4"/>
              <w:jc w:val="both"/>
              <w:rPr>
                <w:rFonts w:ascii="Times New Roman" w:hAnsi="Times New Roman" w:cs="Times New Roman"/>
                <w:b/>
                <w:sz w:val="20"/>
                <w:szCs w:val="20"/>
              </w:rPr>
            </w:pPr>
            <w:r>
              <w:rPr>
                <w:rFonts w:ascii="Times New Roman" w:hAnsi="Times New Roman" w:cs="Times New Roman"/>
                <w:b/>
                <w:sz w:val="20"/>
                <w:szCs w:val="20"/>
              </w:rPr>
              <w:t>------------------------------------------------------------------------------------------------------------------------------------------------------------------</w:t>
            </w:r>
          </w:p>
          <w:p w:rsidR="00792180" w:rsidRPr="002368E5" w:rsidRDefault="00792180" w:rsidP="00792180">
            <w:pPr>
              <w:jc w:val="center"/>
              <w:rPr>
                <w:b/>
                <w:sz w:val="20"/>
                <w:szCs w:val="20"/>
              </w:rPr>
            </w:pPr>
            <w:r w:rsidRPr="002368E5">
              <w:rPr>
                <w:b/>
                <w:sz w:val="20"/>
                <w:szCs w:val="20"/>
              </w:rPr>
              <w:t>администрация</w:t>
            </w:r>
          </w:p>
          <w:p w:rsidR="00792180" w:rsidRPr="002368E5" w:rsidRDefault="00792180" w:rsidP="00792180">
            <w:pPr>
              <w:jc w:val="center"/>
              <w:rPr>
                <w:b/>
                <w:sz w:val="20"/>
                <w:szCs w:val="20"/>
              </w:rPr>
            </w:pPr>
            <w:proofErr w:type="spellStart"/>
            <w:r w:rsidRPr="002368E5">
              <w:rPr>
                <w:b/>
                <w:sz w:val="20"/>
                <w:szCs w:val="20"/>
              </w:rPr>
              <w:t>Завьяловского</w:t>
            </w:r>
            <w:proofErr w:type="spellEnd"/>
            <w:r w:rsidRPr="002368E5">
              <w:rPr>
                <w:b/>
                <w:sz w:val="20"/>
                <w:szCs w:val="20"/>
              </w:rPr>
              <w:t xml:space="preserve"> сельсовета</w:t>
            </w:r>
          </w:p>
          <w:p w:rsidR="00792180" w:rsidRPr="002368E5" w:rsidRDefault="00792180" w:rsidP="00792180">
            <w:pPr>
              <w:jc w:val="center"/>
              <w:rPr>
                <w:b/>
                <w:sz w:val="20"/>
                <w:szCs w:val="20"/>
              </w:rPr>
            </w:pPr>
            <w:proofErr w:type="spellStart"/>
            <w:r w:rsidRPr="002368E5">
              <w:rPr>
                <w:b/>
                <w:sz w:val="20"/>
                <w:szCs w:val="20"/>
              </w:rPr>
              <w:t>Тогучинского</w:t>
            </w:r>
            <w:proofErr w:type="spellEnd"/>
            <w:r w:rsidRPr="002368E5">
              <w:rPr>
                <w:b/>
                <w:sz w:val="20"/>
                <w:szCs w:val="20"/>
              </w:rPr>
              <w:t xml:space="preserve"> района</w:t>
            </w:r>
            <w:r>
              <w:rPr>
                <w:b/>
                <w:sz w:val="20"/>
                <w:szCs w:val="20"/>
              </w:rPr>
              <w:t xml:space="preserve"> </w:t>
            </w:r>
            <w:r w:rsidRPr="002368E5">
              <w:rPr>
                <w:b/>
                <w:sz w:val="20"/>
                <w:szCs w:val="20"/>
              </w:rPr>
              <w:t>Новосибирской области</w:t>
            </w:r>
          </w:p>
          <w:p w:rsidR="00792180" w:rsidRPr="002368E5" w:rsidRDefault="00792180" w:rsidP="00792180">
            <w:pPr>
              <w:jc w:val="center"/>
              <w:rPr>
                <w:b/>
                <w:sz w:val="20"/>
                <w:szCs w:val="20"/>
              </w:rPr>
            </w:pPr>
          </w:p>
          <w:p w:rsidR="00792180" w:rsidRPr="002368E5" w:rsidRDefault="00792180" w:rsidP="00792180">
            <w:pPr>
              <w:jc w:val="center"/>
              <w:rPr>
                <w:b/>
                <w:sz w:val="20"/>
                <w:szCs w:val="20"/>
              </w:rPr>
            </w:pPr>
            <w:r w:rsidRPr="002368E5">
              <w:rPr>
                <w:b/>
                <w:sz w:val="20"/>
                <w:szCs w:val="20"/>
              </w:rPr>
              <w:t>ПОСТАНОВЛЕНИЕ</w:t>
            </w:r>
          </w:p>
          <w:p w:rsidR="00792180" w:rsidRPr="00792180" w:rsidRDefault="00792180" w:rsidP="00792180">
            <w:pPr>
              <w:jc w:val="both"/>
              <w:rPr>
                <w:sz w:val="16"/>
                <w:szCs w:val="16"/>
              </w:rPr>
            </w:pPr>
            <w:r w:rsidRPr="002368E5">
              <w:rPr>
                <w:sz w:val="20"/>
                <w:szCs w:val="20"/>
              </w:rPr>
              <w:t xml:space="preserve"> </w:t>
            </w:r>
          </w:p>
          <w:tbl>
            <w:tblPr>
              <w:tblW w:w="0" w:type="auto"/>
              <w:tblInd w:w="3422" w:type="dxa"/>
              <w:tblLook w:val="01E0" w:firstRow="1" w:lastRow="1" w:firstColumn="1" w:lastColumn="1" w:noHBand="0" w:noVBand="0"/>
            </w:tblPr>
            <w:tblGrid>
              <w:gridCol w:w="1651"/>
              <w:gridCol w:w="659"/>
              <w:gridCol w:w="1080"/>
            </w:tblGrid>
            <w:tr w:rsidR="00792180" w:rsidRPr="002368E5" w:rsidTr="0096484A">
              <w:tc>
                <w:tcPr>
                  <w:tcW w:w="1651" w:type="dxa"/>
                  <w:hideMark/>
                </w:tcPr>
                <w:p w:rsidR="00792180" w:rsidRPr="002368E5" w:rsidRDefault="00792180" w:rsidP="0096484A">
                  <w:pPr>
                    <w:ind w:right="175"/>
                    <w:rPr>
                      <w:sz w:val="20"/>
                      <w:szCs w:val="20"/>
                    </w:rPr>
                  </w:pPr>
                  <w:r w:rsidRPr="002368E5">
                    <w:rPr>
                      <w:sz w:val="20"/>
                      <w:szCs w:val="20"/>
                    </w:rPr>
                    <w:t>29.08.2014</w:t>
                  </w:r>
                </w:p>
              </w:tc>
              <w:tc>
                <w:tcPr>
                  <w:tcW w:w="659" w:type="dxa"/>
                  <w:hideMark/>
                </w:tcPr>
                <w:p w:rsidR="00792180" w:rsidRPr="002368E5" w:rsidRDefault="00792180" w:rsidP="0096484A">
                  <w:pPr>
                    <w:ind w:right="175"/>
                    <w:rPr>
                      <w:sz w:val="20"/>
                      <w:szCs w:val="20"/>
                    </w:rPr>
                  </w:pPr>
                  <w:r w:rsidRPr="002368E5">
                    <w:rPr>
                      <w:sz w:val="20"/>
                      <w:szCs w:val="20"/>
                    </w:rPr>
                    <w:t>№</w:t>
                  </w:r>
                </w:p>
              </w:tc>
              <w:tc>
                <w:tcPr>
                  <w:tcW w:w="1080" w:type="dxa"/>
                  <w:hideMark/>
                </w:tcPr>
                <w:p w:rsidR="00792180" w:rsidRPr="002368E5" w:rsidRDefault="00792180" w:rsidP="0096484A">
                  <w:pPr>
                    <w:ind w:right="175"/>
                    <w:rPr>
                      <w:sz w:val="20"/>
                      <w:szCs w:val="20"/>
                    </w:rPr>
                  </w:pPr>
                  <w:r w:rsidRPr="002368E5">
                    <w:rPr>
                      <w:sz w:val="20"/>
                      <w:szCs w:val="20"/>
                    </w:rPr>
                    <w:t>124</w:t>
                  </w:r>
                </w:p>
              </w:tc>
            </w:tr>
          </w:tbl>
          <w:p w:rsidR="00792180" w:rsidRPr="00792180" w:rsidRDefault="00792180" w:rsidP="00792180">
            <w:pPr>
              <w:ind w:left="150"/>
              <w:jc w:val="both"/>
              <w:rPr>
                <w:sz w:val="16"/>
                <w:szCs w:val="16"/>
              </w:rPr>
            </w:pPr>
            <w:r w:rsidRPr="002368E5">
              <w:rPr>
                <w:sz w:val="20"/>
                <w:szCs w:val="20"/>
              </w:rPr>
              <w:t xml:space="preserve">                                                       </w:t>
            </w:r>
          </w:p>
          <w:p w:rsidR="00792180" w:rsidRPr="002368E5" w:rsidRDefault="00792180" w:rsidP="00792180">
            <w:pPr>
              <w:ind w:left="150"/>
              <w:jc w:val="center"/>
              <w:rPr>
                <w:sz w:val="20"/>
                <w:szCs w:val="20"/>
              </w:rPr>
            </w:pPr>
            <w:proofErr w:type="spellStart"/>
            <w:r w:rsidRPr="002368E5">
              <w:rPr>
                <w:sz w:val="20"/>
                <w:szCs w:val="20"/>
              </w:rPr>
              <w:t>с</w:t>
            </w:r>
            <w:proofErr w:type="gramStart"/>
            <w:r w:rsidRPr="002368E5">
              <w:rPr>
                <w:sz w:val="20"/>
                <w:szCs w:val="20"/>
              </w:rPr>
              <w:t>.З</w:t>
            </w:r>
            <w:proofErr w:type="gramEnd"/>
            <w:r w:rsidRPr="002368E5">
              <w:rPr>
                <w:sz w:val="20"/>
                <w:szCs w:val="20"/>
              </w:rPr>
              <w:t>авьялово</w:t>
            </w:r>
            <w:proofErr w:type="spellEnd"/>
          </w:p>
          <w:p w:rsidR="00792180" w:rsidRPr="00792180" w:rsidRDefault="00792180" w:rsidP="00792180">
            <w:pPr>
              <w:ind w:left="150"/>
              <w:jc w:val="center"/>
              <w:rPr>
                <w:sz w:val="16"/>
                <w:szCs w:val="16"/>
              </w:rPr>
            </w:pPr>
          </w:p>
          <w:p w:rsidR="00792180" w:rsidRPr="002368E5" w:rsidRDefault="00792180" w:rsidP="00792180">
            <w:pPr>
              <w:pStyle w:val="a9"/>
              <w:jc w:val="center"/>
              <w:rPr>
                <w:bCs/>
                <w:sz w:val="20"/>
              </w:rPr>
            </w:pPr>
            <w:r w:rsidRPr="002368E5">
              <w:rPr>
                <w:bCs/>
                <w:sz w:val="20"/>
              </w:rPr>
              <w:t>Об организации и проведении аварийно-спасательных работ</w:t>
            </w:r>
            <w:r>
              <w:rPr>
                <w:bCs/>
                <w:sz w:val="20"/>
              </w:rPr>
              <w:t xml:space="preserve"> </w:t>
            </w:r>
            <w:r w:rsidRPr="002368E5">
              <w:rPr>
                <w:bCs/>
                <w:sz w:val="20"/>
              </w:rPr>
              <w:t xml:space="preserve">при возникновении чрезвычайных ситуаций на территории  </w:t>
            </w:r>
            <w:proofErr w:type="spellStart"/>
            <w:r w:rsidRPr="002368E5">
              <w:rPr>
                <w:bCs/>
                <w:sz w:val="20"/>
              </w:rPr>
              <w:t>Завьяловского</w:t>
            </w:r>
            <w:proofErr w:type="spellEnd"/>
            <w:r w:rsidRPr="002368E5">
              <w:rPr>
                <w:bCs/>
                <w:sz w:val="20"/>
              </w:rPr>
              <w:t xml:space="preserve"> сельсовета </w:t>
            </w:r>
            <w:proofErr w:type="spellStart"/>
            <w:r w:rsidRPr="002368E5">
              <w:rPr>
                <w:bCs/>
                <w:sz w:val="20"/>
              </w:rPr>
              <w:t>Тогучинского</w:t>
            </w:r>
            <w:proofErr w:type="spellEnd"/>
            <w:r w:rsidRPr="002368E5">
              <w:rPr>
                <w:bCs/>
                <w:sz w:val="20"/>
              </w:rPr>
              <w:t xml:space="preserve"> района Новосибирской области.</w:t>
            </w:r>
          </w:p>
          <w:p w:rsidR="00792180" w:rsidRPr="00792180" w:rsidRDefault="00792180" w:rsidP="00792180">
            <w:pPr>
              <w:pStyle w:val="a9"/>
              <w:jc w:val="center"/>
              <w:rPr>
                <w:sz w:val="16"/>
                <w:szCs w:val="16"/>
              </w:rPr>
            </w:pPr>
          </w:p>
          <w:p w:rsidR="002B7D3A" w:rsidRPr="004D3C95" w:rsidRDefault="00792180" w:rsidP="00792180">
            <w:pPr>
              <w:jc w:val="both"/>
              <w:rPr>
                <w:b/>
                <w:sz w:val="20"/>
                <w:szCs w:val="20"/>
              </w:rPr>
            </w:pPr>
            <w:r w:rsidRPr="002368E5">
              <w:rPr>
                <w:sz w:val="20"/>
                <w:szCs w:val="20"/>
              </w:rPr>
              <w:t xml:space="preserve">В целях реализации положений федеральных законов от 21.12.1994 № 68-ФЗ «О защите населения и территорий от чрезвычайных ситуаций природного и техногенного характера», от 06.10.2003 № 131-ФЗ «Об общих принципах организации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11</w:t>
            </w:r>
          </w:p>
          <w:p w:rsidR="00792180" w:rsidRPr="002368E5" w:rsidRDefault="00792180" w:rsidP="00792180">
            <w:pPr>
              <w:jc w:val="both"/>
              <w:rPr>
                <w:sz w:val="20"/>
                <w:szCs w:val="20"/>
              </w:rPr>
            </w:pPr>
            <w:r w:rsidRPr="002368E5">
              <w:rPr>
                <w:sz w:val="20"/>
                <w:szCs w:val="20"/>
              </w:rPr>
              <w:t>местного самоуправления в Российской Федерации», постановления Правительства Российской Федерации от 31.12.2003 № 794</w:t>
            </w:r>
            <w:r w:rsidRPr="002368E5">
              <w:rPr>
                <w:vanish/>
                <w:sz w:val="20"/>
                <w:szCs w:val="20"/>
              </w:rPr>
              <w:t>#M12293 2 9014381 2391470237 4294967274 3145708749 49560517 2249773749 3393764847 4 1675830</w:t>
            </w:r>
            <w:r w:rsidRPr="002368E5">
              <w:rPr>
                <w:sz w:val="20"/>
                <w:szCs w:val="20"/>
              </w:rPr>
              <w:t xml:space="preserve"> «О единой государственной системе предупреждения и ликвидации чрезвычайных ситуаций»</w:t>
            </w:r>
            <w:r w:rsidRPr="002368E5">
              <w:rPr>
                <w:vanish/>
                <w:sz w:val="20"/>
                <w:szCs w:val="20"/>
              </w:rPr>
              <w:t>#S</w:t>
            </w:r>
            <w:r w:rsidRPr="002368E5">
              <w:rPr>
                <w:sz w:val="20"/>
                <w:szCs w:val="20"/>
              </w:rPr>
              <w:t xml:space="preserve">, в целях организации и проведения аварийно-спасательных работ в чрезвычайных ситуациях  администрация </w:t>
            </w:r>
            <w:proofErr w:type="spellStart"/>
            <w:r w:rsidRPr="002368E5">
              <w:rPr>
                <w:sz w:val="20"/>
                <w:szCs w:val="20"/>
              </w:rPr>
              <w:t>Завьяловского</w:t>
            </w:r>
            <w:proofErr w:type="spellEnd"/>
            <w:r w:rsidRPr="002368E5">
              <w:rPr>
                <w:sz w:val="20"/>
                <w:szCs w:val="20"/>
              </w:rPr>
              <w:t xml:space="preserve"> сельсовета </w:t>
            </w:r>
            <w:proofErr w:type="spellStart"/>
            <w:r w:rsidRPr="002368E5">
              <w:rPr>
                <w:sz w:val="20"/>
                <w:szCs w:val="20"/>
              </w:rPr>
              <w:t>Тогучинского</w:t>
            </w:r>
            <w:proofErr w:type="spellEnd"/>
            <w:r w:rsidRPr="002368E5">
              <w:rPr>
                <w:sz w:val="20"/>
                <w:szCs w:val="20"/>
              </w:rPr>
              <w:t xml:space="preserve"> района Новосибирской области</w:t>
            </w:r>
          </w:p>
          <w:p w:rsidR="00792180" w:rsidRPr="002368E5" w:rsidRDefault="00792180" w:rsidP="00792180">
            <w:pPr>
              <w:rPr>
                <w:color w:val="000000"/>
                <w:sz w:val="20"/>
                <w:szCs w:val="20"/>
              </w:rPr>
            </w:pPr>
            <w:r w:rsidRPr="002368E5">
              <w:rPr>
                <w:sz w:val="20"/>
                <w:szCs w:val="20"/>
              </w:rPr>
              <w:t>ПОСТАНОВЛЯЕТ:</w:t>
            </w:r>
          </w:p>
          <w:p w:rsidR="00792180" w:rsidRPr="002368E5" w:rsidRDefault="00792180" w:rsidP="00792180">
            <w:pPr>
              <w:numPr>
                <w:ilvl w:val="0"/>
                <w:numId w:val="8"/>
              </w:numPr>
              <w:jc w:val="both"/>
              <w:rPr>
                <w:sz w:val="20"/>
                <w:szCs w:val="20"/>
              </w:rPr>
            </w:pPr>
            <w:r w:rsidRPr="002368E5">
              <w:rPr>
                <w:sz w:val="20"/>
                <w:szCs w:val="20"/>
              </w:rPr>
              <w:t xml:space="preserve">Утвердить «Положение об организации и проведении аварийно-спасательных работ при чрезвычайных ситуациях  на территории  </w:t>
            </w:r>
            <w:proofErr w:type="spellStart"/>
            <w:r w:rsidRPr="002368E5">
              <w:rPr>
                <w:sz w:val="20"/>
                <w:szCs w:val="20"/>
              </w:rPr>
              <w:t>Завьяловского</w:t>
            </w:r>
            <w:proofErr w:type="spellEnd"/>
            <w:r w:rsidRPr="002368E5">
              <w:rPr>
                <w:sz w:val="20"/>
                <w:szCs w:val="20"/>
              </w:rPr>
              <w:t xml:space="preserve"> сельсовета </w:t>
            </w:r>
            <w:proofErr w:type="spellStart"/>
            <w:r w:rsidRPr="002368E5">
              <w:rPr>
                <w:sz w:val="20"/>
                <w:szCs w:val="20"/>
              </w:rPr>
              <w:t>Тогучинского</w:t>
            </w:r>
            <w:proofErr w:type="spellEnd"/>
            <w:r w:rsidRPr="002368E5">
              <w:rPr>
                <w:sz w:val="20"/>
                <w:szCs w:val="20"/>
              </w:rPr>
              <w:t xml:space="preserve"> района Новосибирской области»</w:t>
            </w:r>
          </w:p>
          <w:p w:rsidR="00792180" w:rsidRPr="002368E5" w:rsidRDefault="00792180" w:rsidP="00792180">
            <w:pPr>
              <w:numPr>
                <w:ilvl w:val="0"/>
                <w:numId w:val="8"/>
              </w:numPr>
              <w:jc w:val="both"/>
              <w:rPr>
                <w:sz w:val="20"/>
                <w:szCs w:val="20"/>
              </w:rPr>
            </w:pPr>
            <w:r w:rsidRPr="002368E5">
              <w:rPr>
                <w:sz w:val="20"/>
                <w:szCs w:val="20"/>
              </w:rPr>
              <w:t xml:space="preserve">Специалисту администрации по ГОЧС Макиенко Н.А. довести до сведения руководителей организаций, учреждений «Положение об организации и проведении аварийно-спасательных работ при чрезвычайных ситуациях на территории </w:t>
            </w:r>
            <w:proofErr w:type="spellStart"/>
            <w:r w:rsidRPr="002368E5">
              <w:rPr>
                <w:sz w:val="20"/>
                <w:szCs w:val="20"/>
              </w:rPr>
              <w:t>Завьяловского</w:t>
            </w:r>
            <w:proofErr w:type="spellEnd"/>
            <w:r w:rsidRPr="002368E5">
              <w:rPr>
                <w:sz w:val="20"/>
                <w:szCs w:val="20"/>
              </w:rPr>
              <w:t xml:space="preserve"> сельсовета </w:t>
            </w:r>
            <w:proofErr w:type="spellStart"/>
            <w:r w:rsidRPr="002368E5">
              <w:rPr>
                <w:sz w:val="20"/>
                <w:szCs w:val="20"/>
              </w:rPr>
              <w:t>Тогучинского</w:t>
            </w:r>
            <w:proofErr w:type="spellEnd"/>
            <w:r w:rsidRPr="002368E5">
              <w:rPr>
                <w:sz w:val="20"/>
                <w:szCs w:val="20"/>
              </w:rPr>
              <w:t xml:space="preserve"> района Новосибирской области».  </w:t>
            </w:r>
          </w:p>
          <w:p w:rsidR="00792180" w:rsidRPr="002368E5" w:rsidRDefault="00792180" w:rsidP="00792180">
            <w:pPr>
              <w:numPr>
                <w:ilvl w:val="0"/>
                <w:numId w:val="8"/>
              </w:numPr>
              <w:jc w:val="both"/>
              <w:rPr>
                <w:sz w:val="20"/>
                <w:szCs w:val="20"/>
              </w:rPr>
            </w:pPr>
            <w:r w:rsidRPr="002368E5">
              <w:rPr>
                <w:sz w:val="20"/>
                <w:szCs w:val="20"/>
              </w:rPr>
              <w:t>Рекомендовать руководителям предприятий и организаций разработать и утвердить в установленном порядке положения о проведении аварийно-спасательных работ при возникновении локальных чрезвычайных ситуаций с учетом имеющихся сил и средств.</w:t>
            </w:r>
          </w:p>
          <w:p w:rsidR="00792180" w:rsidRPr="002368E5" w:rsidRDefault="00792180" w:rsidP="00792180">
            <w:pPr>
              <w:pStyle w:val="a9"/>
              <w:numPr>
                <w:ilvl w:val="0"/>
                <w:numId w:val="8"/>
              </w:numPr>
              <w:ind w:right="-2"/>
              <w:rPr>
                <w:b/>
                <w:sz w:val="20"/>
              </w:rPr>
            </w:pPr>
            <w:r w:rsidRPr="002368E5">
              <w:rPr>
                <w:sz w:val="20"/>
              </w:rPr>
              <w:t xml:space="preserve">Постановление Главы </w:t>
            </w:r>
            <w:proofErr w:type="spellStart"/>
            <w:r w:rsidRPr="002368E5">
              <w:rPr>
                <w:sz w:val="20"/>
              </w:rPr>
              <w:t>Завьяловского</w:t>
            </w:r>
            <w:proofErr w:type="spellEnd"/>
            <w:r w:rsidRPr="002368E5">
              <w:rPr>
                <w:sz w:val="20"/>
              </w:rPr>
              <w:t xml:space="preserve"> сельсовета </w:t>
            </w:r>
            <w:proofErr w:type="spellStart"/>
            <w:r w:rsidRPr="002368E5">
              <w:rPr>
                <w:sz w:val="20"/>
              </w:rPr>
              <w:t>Тогучинского</w:t>
            </w:r>
            <w:proofErr w:type="spellEnd"/>
            <w:r w:rsidRPr="002368E5">
              <w:rPr>
                <w:sz w:val="20"/>
              </w:rPr>
              <w:t xml:space="preserve"> района Новосиби</w:t>
            </w:r>
            <w:r w:rsidRPr="002368E5">
              <w:rPr>
                <w:sz w:val="20"/>
              </w:rPr>
              <w:t>р</w:t>
            </w:r>
            <w:r w:rsidRPr="002368E5">
              <w:rPr>
                <w:sz w:val="20"/>
              </w:rPr>
              <w:t>ской области от 02.04.2013 № 29</w:t>
            </w:r>
            <w:r w:rsidRPr="002368E5">
              <w:rPr>
                <w:b/>
                <w:sz w:val="20"/>
              </w:rPr>
              <w:t xml:space="preserve"> «</w:t>
            </w:r>
            <w:r w:rsidRPr="002368E5">
              <w:rPr>
                <w:bCs/>
                <w:sz w:val="20"/>
              </w:rPr>
              <w:t xml:space="preserve">Об организации и проведении аварийно-спасательных работ при возникновении чрезвычайных ситуаций на территории  </w:t>
            </w:r>
            <w:proofErr w:type="spellStart"/>
            <w:r w:rsidRPr="002368E5">
              <w:rPr>
                <w:bCs/>
                <w:sz w:val="20"/>
              </w:rPr>
              <w:t>Завьяловского</w:t>
            </w:r>
            <w:proofErr w:type="spellEnd"/>
            <w:r w:rsidRPr="002368E5">
              <w:rPr>
                <w:bCs/>
                <w:sz w:val="20"/>
              </w:rPr>
              <w:t xml:space="preserve"> сельсовета </w:t>
            </w:r>
            <w:proofErr w:type="spellStart"/>
            <w:r w:rsidRPr="002368E5">
              <w:rPr>
                <w:bCs/>
                <w:sz w:val="20"/>
              </w:rPr>
              <w:t>Тогучинского</w:t>
            </w:r>
            <w:proofErr w:type="spellEnd"/>
            <w:r w:rsidRPr="002368E5">
              <w:rPr>
                <w:bCs/>
                <w:sz w:val="20"/>
              </w:rPr>
              <w:t xml:space="preserve"> района Новосибирской области</w:t>
            </w:r>
            <w:r w:rsidRPr="002368E5">
              <w:rPr>
                <w:b/>
                <w:sz w:val="20"/>
              </w:rPr>
              <w:t xml:space="preserve">» </w:t>
            </w:r>
            <w:r w:rsidRPr="002368E5">
              <w:rPr>
                <w:sz w:val="20"/>
              </w:rPr>
              <w:t>считать утратившим силу.</w:t>
            </w:r>
          </w:p>
          <w:p w:rsidR="00792180" w:rsidRPr="00792180" w:rsidRDefault="00792180" w:rsidP="00792180">
            <w:pPr>
              <w:pStyle w:val="a8"/>
              <w:numPr>
                <w:ilvl w:val="0"/>
                <w:numId w:val="8"/>
              </w:numPr>
              <w:autoSpaceDE w:val="0"/>
              <w:autoSpaceDN w:val="0"/>
              <w:adjustRightInd w:val="0"/>
              <w:jc w:val="both"/>
              <w:rPr>
                <w:b/>
                <w:sz w:val="20"/>
                <w:szCs w:val="20"/>
              </w:rPr>
            </w:pPr>
            <w:r w:rsidRPr="00792180">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792180">
              <w:rPr>
                <w:color w:val="000000"/>
                <w:sz w:val="20"/>
                <w:szCs w:val="20"/>
              </w:rPr>
              <w:t>Завьяловский</w:t>
            </w:r>
            <w:proofErr w:type="spellEnd"/>
            <w:r w:rsidRPr="00792180">
              <w:rPr>
                <w:color w:val="000000"/>
                <w:sz w:val="20"/>
                <w:szCs w:val="20"/>
              </w:rPr>
              <w:t xml:space="preserve"> Вестник» и на официальном сайте администрации </w:t>
            </w:r>
            <w:proofErr w:type="spellStart"/>
            <w:r w:rsidRPr="00792180">
              <w:rPr>
                <w:color w:val="000000"/>
                <w:sz w:val="20"/>
                <w:szCs w:val="20"/>
              </w:rPr>
              <w:t>Завьяловского</w:t>
            </w:r>
            <w:proofErr w:type="spellEnd"/>
            <w:r w:rsidRPr="00792180">
              <w:rPr>
                <w:color w:val="000000"/>
                <w:sz w:val="20"/>
                <w:szCs w:val="20"/>
              </w:rPr>
              <w:t xml:space="preserve"> сельсовета.</w:t>
            </w:r>
          </w:p>
          <w:p w:rsidR="00792180" w:rsidRPr="002368E5" w:rsidRDefault="00792180" w:rsidP="00792180">
            <w:pPr>
              <w:numPr>
                <w:ilvl w:val="0"/>
                <w:numId w:val="8"/>
              </w:numPr>
              <w:jc w:val="both"/>
              <w:rPr>
                <w:sz w:val="20"/>
                <w:szCs w:val="20"/>
              </w:rPr>
            </w:pPr>
            <w:proofErr w:type="gramStart"/>
            <w:r w:rsidRPr="002368E5">
              <w:rPr>
                <w:spacing w:val="-1"/>
                <w:sz w:val="20"/>
                <w:szCs w:val="20"/>
              </w:rPr>
              <w:t>Контроль  за</w:t>
            </w:r>
            <w:proofErr w:type="gramEnd"/>
            <w:r w:rsidRPr="002368E5">
              <w:rPr>
                <w:spacing w:val="-1"/>
                <w:sz w:val="20"/>
                <w:szCs w:val="20"/>
              </w:rPr>
              <w:t xml:space="preserve">    исполнением    данного    постановления  оставляю за собой.</w:t>
            </w:r>
          </w:p>
          <w:p w:rsidR="00792180" w:rsidRPr="002368E5" w:rsidRDefault="00792180" w:rsidP="00792180">
            <w:pPr>
              <w:jc w:val="both"/>
              <w:rPr>
                <w:sz w:val="20"/>
                <w:szCs w:val="20"/>
              </w:rPr>
            </w:pPr>
          </w:p>
          <w:p w:rsidR="00792180" w:rsidRPr="002368E5" w:rsidRDefault="00792180" w:rsidP="00792180">
            <w:pPr>
              <w:jc w:val="both"/>
              <w:rPr>
                <w:sz w:val="20"/>
                <w:szCs w:val="20"/>
              </w:rPr>
            </w:pPr>
            <w:r w:rsidRPr="002368E5">
              <w:rPr>
                <w:sz w:val="20"/>
                <w:szCs w:val="20"/>
              </w:rPr>
              <w:t xml:space="preserve">Глава </w:t>
            </w:r>
            <w:proofErr w:type="spellStart"/>
            <w:r w:rsidRPr="002368E5">
              <w:rPr>
                <w:sz w:val="20"/>
                <w:szCs w:val="20"/>
              </w:rPr>
              <w:t>Завьяловского</w:t>
            </w:r>
            <w:proofErr w:type="spellEnd"/>
            <w:r w:rsidRPr="002368E5">
              <w:rPr>
                <w:sz w:val="20"/>
                <w:szCs w:val="20"/>
              </w:rPr>
              <w:t xml:space="preserve"> сельсовета                                                   </w:t>
            </w:r>
            <w:proofErr w:type="spellStart"/>
            <w:r w:rsidRPr="002368E5">
              <w:rPr>
                <w:sz w:val="20"/>
                <w:szCs w:val="20"/>
              </w:rPr>
              <w:t>В.В.Шарыкалов</w:t>
            </w:r>
            <w:proofErr w:type="spellEnd"/>
            <w:r w:rsidRPr="002368E5">
              <w:rPr>
                <w:sz w:val="20"/>
                <w:szCs w:val="20"/>
              </w:rPr>
              <w:t xml:space="preserve">                                  </w:t>
            </w:r>
          </w:p>
          <w:p w:rsidR="00792180" w:rsidRPr="002368E5" w:rsidRDefault="00792180" w:rsidP="00792180">
            <w:pPr>
              <w:rPr>
                <w:sz w:val="20"/>
                <w:szCs w:val="20"/>
              </w:rPr>
            </w:pPr>
            <w:proofErr w:type="spellStart"/>
            <w:r w:rsidRPr="002368E5">
              <w:rPr>
                <w:sz w:val="20"/>
                <w:szCs w:val="20"/>
              </w:rPr>
              <w:t>Тогучинского</w:t>
            </w:r>
            <w:proofErr w:type="spellEnd"/>
            <w:r w:rsidRPr="002368E5">
              <w:rPr>
                <w:sz w:val="20"/>
                <w:szCs w:val="20"/>
              </w:rPr>
              <w:t xml:space="preserve"> района Новосибирской области</w:t>
            </w:r>
          </w:p>
          <w:p w:rsidR="00792180" w:rsidRPr="002368E5" w:rsidRDefault="00792180" w:rsidP="00792180">
            <w:pPr>
              <w:jc w:val="center"/>
              <w:rPr>
                <w:sz w:val="20"/>
                <w:szCs w:val="20"/>
              </w:rPr>
            </w:pPr>
            <w:r>
              <w:rPr>
                <w:sz w:val="20"/>
                <w:szCs w:val="20"/>
              </w:rPr>
              <w:t>------------------------------------------------------------------------------------------------------------------------------------------------------------------</w:t>
            </w:r>
          </w:p>
          <w:p w:rsidR="00792180" w:rsidRPr="002368E5" w:rsidRDefault="00792180" w:rsidP="00792180">
            <w:pPr>
              <w:jc w:val="right"/>
              <w:rPr>
                <w:sz w:val="16"/>
                <w:szCs w:val="16"/>
              </w:rPr>
            </w:pPr>
            <w:r w:rsidRPr="002368E5">
              <w:rPr>
                <w:sz w:val="16"/>
                <w:szCs w:val="16"/>
              </w:rPr>
              <w:t>Приложение № 1</w:t>
            </w:r>
          </w:p>
          <w:p w:rsidR="00792180" w:rsidRPr="002368E5" w:rsidRDefault="00792180" w:rsidP="00792180">
            <w:pPr>
              <w:jc w:val="right"/>
              <w:rPr>
                <w:sz w:val="16"/>
                <w:szCs w:val="16"/>
              </w:rPr>
            </w:pPr>
            <w:r w:rsidRPr="002368E5">
              <w:rPr>
                <w:sz w:val="16"/>
                <w:szCs w:val="16"/>
              </w:rPr>
              <w:t>к постановлению администрации</w:t>
            </w:r>
          </w:p>
          <w:p w:rsidR="00792180" w:rsidRPr="002368E5" w:rsidRDefault="00792180" w:rsidP="00792180">
            <w:pPr>
              <w:jc w:val="right"/>
              <w:rPr>
                <w:sz w:val="16"/>
                <w:szCs w:val="16"/>
              </w:rPr>
            </w:pPr>
            <w:proofErr w:type="spellStart"/>
            <w:r w:rsidRPr="002368E5">
              <w:rPr>
                <w:sz w:val="16"/>
                <w:szCs w:val="16"/>
              </w:rPr>
              <w:t>Завьяловского</w:t>
            </w:r>
            <w:proofErr w:type="spellEnd"/>
            <w:r w:rsidRPr="002368E5">
              <w:rPr>
                <w:sz w:val="16"/>
                <w:szCs w:val="16"/>
              </w:rPr>
              <w:t xml:space="preserve"> сельсовета </w:t>
            </w:r>
            <w:proofErr w:type="spellStart"/>
            <w:r w:rsidRPr="002368E5">
              <w:rPr>
                <w:sz w:val="16"/>
                <w:szCs w:val="16"/>
              </w:rPr>
              <w:t>Тогучинского</w:t>
            </w:r>
            <w:proofErr w:type="spellEnd"/>
            <w:r w:rsidRPr="002368E5">
              <w:rPr>
                <w:sz w:val="16"/>
                <w:szCs w:val="16"/>
              </w:rPr>
              <w:t xml:space="preserve"> района </w:t>
            </w:r>
          </w:p>
          <w:p w:rsidR="00792180" w:rsidRPr="002368E5" w:rsidRDefault="00792180" w:rsidP="00792180">
            <w:pPr>
              <w:jc w:val="right"/>
              <w:rPr>
                <w:sz w:val="16"/>
                <w:szCs w:val="16"/>
              </w:rPr>
            </w:pPr>
            <w:r w:rsidRPr="002368E5">
              <w:rPr>
                <w:sz w:val="16"/>
                <w:szCs w:val="16"/>
              </w:rPr>
              <w:t>Новосибирской области от 29.08.2014г № 124</w:t>
            </w:r>
          </w:p>
          <w:p w:rsidR="00792180" w:rsidRPr="002368E5" w:rsidRDefault="00792180" w:rsidP="00792180">
            <w:pPr>
              <w:jc w:val="center"/>
              <w:rPr>
                <w:sz w:val="16"/>
                <w:szCs w:val="16"/>
              </w:rPr>
            </w:pPr>
          </w:p>
          <w:p w:rsidR="00A77C0A" w:rsidRPr="00A77C0A" w:rsidRDefault="00A77C0A" w:rsidP="00A77C0A">
            <w:pPr>
              <w:pStyle w:val="a4"/>
              <w:jc w:val="center"/>
              <w:rPr>
                <w:rFonts w:ascii="Times New Roman" w:hAnsi="Times New Roman" w:cs="Times New Roman"/>
                <w:b/>
                <w:sz w:val="20"/>
                <w:szCs w:val="20"/>
              </w:rPr>
            </w:pPr>
            <w:r w:rsidRPr="00A77C0A">
              <w:rPr>
                <w:rFonts w:ascii="Times New Roman" w:hAnsi="Times New Roman" w:cs="Times New Roman"/>
                <w:b/>
                <w:sz w:val="20"/>
                <w:szCs w:val="20"/>
              </w:rPr>
              <w:t>ПОЛОЖЕНИЕ</w:t>
            </w:r>
          </w:p>
          <w:p w:rsidR="00A77C0A" w:rsidRPr="00A77C0A" w:rsidRDefault="00A77C0A" w:rsidP="00A77C0A">
            <w:pPr>
              <w:pStyle w:val="a4"/>
              <w:jc w:val="center"/>
              <w:rPr>
                <w:rFonts w:ascii="Times New Roman" w:hAnsi="Times New Roman" w:cs="Times New Roman"/>
                <w:b/>
                <w:sz w:val="20"/>
                <w:szCs w:val="20"/>
              </w:rPr>
            </w:pPr>
            <w:r w:rsidRPr="00A77C0A">
              <w:rPr>
                <w:rFonts w:ascii="Times New Roman" w:hAnsi="Times New Roman" w:cs="Times New Roman"/>
                <w:b/>
                <w:sz w:val="20"/>
                <w:szCs w:val="20"/>
              </w:rPr>
              <w:t>об организации и проведении аварийно-спасательных работ</w:t>
            </w:r>
            <w:r>
              <w:rPr>
                <w:rFonts w:ascii="Times New Roman" w:hAnsi="Times New Roman" w:cs="Times New Roman"/>
                <w:b/>
                <w:sz w:val="20"/>
                <w:szCs w:val="20"/>
              </w:rPr>
              <w:t xml:space="preserve"> </w:t>
            </w:r>
            <w:r w:rsidRPr="00A77C0A">
              <w:rPr>
                <w:rFonts w:ascii="Times New Roman" w:hAnsi="Times New Roman" w:cs="Times New Roman"/>
                <w:b/>
                <w:sz w:val="20"/>
                <w:szCs w:val="20"/>
              </w:rPr>
              <w:t>в чрезвычайных ситуациях на территории</w:t>
            </w:r>
          </w:p>
          <w:p w:rsidR="00A77C0A" w:rsidRPr="00A77C0A" w:rsidRDefault="00A77C0A" w:rsidP="00A77C0A">
            <w:pPr>
              <w:pStyle w:val="a4"/>
              <w:jc w:val="center"/>
              <w:rPr>
                <w:rFonts w:ascii="Times New Roman" w:hAnsi="Times New Roman" w:cs="Times New Roman"/>
                <w:b/>
                <w:bCs/>
                <w:sz w:val="20"/>
                <w:szCs w:val="20"/>
              </w:rPr>
            </w:pPr>
            <w:proofErr w:type="spellStart"/>
            <w:r w:rsidRPr="00A77C0A">
              <w:rPr>
                <w:rFonts w:ascii="Times New Roman" w:hAnsi="Times New Roman" w:cs="Times New Roman"/>
                <w:b/>
                <w:sz w:val="20"/>
                <w:szCs w:val="20"/>
              </w:rPr>
              <w:t>Завьяловского</w:t>
            </w:r>
            <w:proofErr w:type="spellEnd"/>
            <w:r w:rsidRPr="00A77C0A">
              <w:rPr>
                <w:rFonts w:ascii="Times New Roman" w:hAnsi="Times New Roman" w:cs="Times New Roman"/>
                <w:b/>
                <w:sz w:val="20"/>
                <w:szCs w:val="20"/>
              </w:rPr>
              <w:t xml:space="preserve"> сельсовета </w:t>
            </w:r>
            <w:proofErr w:type="spellStart"/>
            <w:r w:rsidRPr="00A77C0A">
              <w:rPr>
                <w:rFonts w:ascii="Times New Roman" w:hAnsi="Times New Roman" w:cs="Times New Roman"/>
                <w:b/>
                <w:sz w:val="20"/>
                <w:szCs w:val="20"/>
              </w:rPr>
              <w:t>Тогучинского</w:t>
            </w:r>
            <w:proofErr w:type="spellEnd"/>
            <w:r w:rsidRPr="00A77C0A">
              <w:rPr>
                <w:rFonts w:ascii="Times New Roman" w:hAnsi="Times New Roman" w:cs="Times New Roman"/>
                <w:b/>
                <w:sz w:val="20"/>
                <w:szCs w:val="20"/>
              </w:rPr>
              <w:t xml:space="preserve"> района Новосибирской области</w:t>
            </w:r>
          </w:p>
          <w:p w:rsidR="00A77C0A" w:rsidRPr="00A77C0A" w:rsidRDefault="00A77C0A" w:rsidP="00A77C0A">
            <w:pPr>
              <w:pStyle w:val="a4"/>
              <w:jc w:val="center"/>
              <w:rPr>
                <w:rFonts w:ascii="Times New Roman" w:hAnsi="Times New Roman" w:cs="Times New Roman"/>
                <w:b/>
                <w:color w:val="000000"/>
                <w:sz w:val="20"/>
                <w:szCs w:val="20"/>
              </w:rPr>
            </w:pPr>
            <w:r w:rsidRPr="00A77C0A">
              <w:rPr>
                <w:rFonts w:ascii="Times New Roman" w:hAnsi="Times New Roman" w:cs="Times New Roman"/>
                <w:b/>
                <w:sz w:val="20"/>
                <w:szCs w:val="20"/>
              </w:rPr>
              <w:t>1. Общие положения</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1.1. Положением определен общий порядок проведения аварийно-спасательных работ при возникновении чрезвычайных ситуаций природного и техногенного  характера.  </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1.2. В соответствии с ГОСТ </w:t>
            </w:r>
            <w:proofErr w:type="gramStart"/>
            <w:r w:rsidRPr="00A77C0A">
              <w:rPr>
                <w:rFonts w:ascii="Times New Roman" w:hAnsi="Times New Roman" w:cs="Times New Roman"/>
                <w:color w:val="000000"/>
                <w:sz w:val="20"/>
                <w:szCs w:val="20"/>
              </w:rPr>
              <w:t>Р</w:t>
            </w:r>
            <w:proofErr w:type="gramEnd"/>
            <w:r w:rsidRPr="00A77C0A">
              <w:rPr>
                <w:rFonts w:ascii="Times New Roman" w:hAnsi="Times New Roman" w:cs="Times New Roman"/>
                <w:color w:val="000000"/>
                <w:sz w:val="20"/>
                <w:szCs w:val="20"/>
              </w:rPr>
              <w:t xml:space="preserve"> 22.8.01-96 аварийно-спасательные работы (далее – АСР) в зоне чрезвычайных ситуаций (далее – ЧС) проводят с целью спасения людей и устранения угрозы их жизни и здоровью.</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1.3. В соответствии с ГОСТ </w:t>
            </w:r>
            <w:proofErr w:type="gramStart"/>
            <w:r w:rsidRPr="00A77C0A">
              <w:rPr>
                <w:rFonts w:ascii="Times New Roman" w:hAnsi="Times New Roman" w:cs="Times New Roman"/>
                <w:color w:val="000000"/>
                <w:sz w:val="20"/>
                <w:szCs w:val="20"/>
              </w:rPr>
              <w:t>Р</w:t>
            </w:r>
            <w:proofErr w:type="gramEnd"/>
            <w:r w:rsidRPr="00A77C0A">
              <w:rPr>
                <w:rFonts w:ascii="Times New Roman" w:hAnsi="Times New Roman" w:cs="Times New Roman"/>
                <w:color w:val="000000"/>
                <w:sz w:val="20"/>
                <w:szCs w:val="20"/>
              </w:rPr>
              <w:t xml:space="preserve"> 22.8.01-96 аварийно-спасательные и аварийно-восстановительные работы в зоне ЧС предусматривают:</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разведку в интересах проведения указанных работ;</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инженерное обеспечение ввода и движения сил ликвидации в зоне ЧС;</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локализацию и ликвидацию различных очагов повышенной опасности;</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поиск, спасение, оказание первой медицинской помощи и эвакуацию пострадавших;</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создание минимально необходимых условий для жизнеобеспечения населения в соответствии с ГОСТ </w:t>
            </w:r>
            <w:proofErr w:type="gramStart"/>
            <w:r w:rsidRPr="00A77C0A">
              <w:rPr>
                <w:rFonts w:ascii="Times New Roman" w:hAnsi="Times New Roman" w:cs="Times New Roman"/>
                <w:color w:val="000000"/>
                <w:sz w:val="20"/>
                <w:szCs w:val="20"/>
              </w:rPr>
              <w:t>Р</w:t>
            </w:r>
            <w:proofErr w:type="gramEnd"/>
            <w:r w:rsidRPr="00A77C0A">
              <w:rPr>
                <w:rFonts w:ascii="Times New Roman" w:hAnsi="Times New Roman" w:cs="Times New Roman"/>
                <w:color w:val="000000"/>
                <w:sz w:val="20"/>
                <w:szCs w:val="20"/>
              </w:rPr>
              <w:t xml:space="preserve"> 22.3.01-94;</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обеспечение безопасности населения и сил ликвидации в зоне ЧС;</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мероприятия по охране окружающей среды при ликвидации ЧС.</w:t>
            </w:r>
          </w:p>
          <w:p w:rsidR="00A77C0A" w:rsidRPr="00A77C0A" w:rsidRDefault="00A77C0A" w:rsidP="00A77C0A">
            <w:pPr>
              <w:pStyle w:val="a4"/>
              <w:jc w:val="center"/>
              <w:rPr>
                <w:rFonts w:ascii="Times New Roman" w:hAnsi="Times New Roman" w:cs="Times New Roman"/>
                <w:b/>
                <w:color w:val="000000"/>
                <w:sz w:val="20"/>
                <w:szCs w:val="20"/>
              </w:rPr>
            </w:pPr>
            <w:r w:rsidRPr="00A77C0A">
              <w:rPr>
                <w:rFonts w:ascii="Times New Roman" w:hAnsi="Times New Roman" w:cs="Times New Roman"/>
                <w:b/>
                <w:color w:val="000000"/>
                <w:sz w:val="20"/>
                <w:szCs w:val="20"/>
              </w:rPr>
              <w:t>2. Организация и проведение аварийно-спасательных работ при возникновении чрезвычайных ситуаций  природного и техногенного характера</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2.1. АСР проводятся силами  штатных, нештатных и общественных аварийно-спасательных формирований.  </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2.2. Основные этапы проведения аварийно-спасательных работ при возникновении ЧС:</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организация и проведение разведки, оценка обстановки в месте проведения спасательных работ по данным разведки;</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прибытие в район ЧС формирований и взаимодействующих служб, участвующих в АСР;</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постановка задачи формированиям, организация их взаимодействия и обеспечение выполнения поставленных задач;</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проведение АСР;</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 </w:t>
            </w:r>
            <w:proofErr w:type="gramStart"/>
            <w:r w:rsidRPr="00A77C0A">
              <w:rPr>
                <w:rFonts w:ascii="Times New Roman" w:hAnsi="Times New Roman" w:cs="Times New Roman"/>
                <w:color w:val="000000"/>
                <w:sz w:val="20"/>
                <w:szCs w:val="20"/>
              </w:rPr>
              <w:t>контроль за</w:t>
            </w:r>
            <w:proofErr w:type="gramEnd"/>
            <w:r w:rsidRPr="00A77C0A">
              <w:rPr>
                <w:rFonts w:ascii="Times New Roman" w:hAnsi="Times New Roman" w:cs="Times New Roman"/>
                <w:color w:val="000000"/>
                <w:sz w:val="20"/>
                <w:szCs w:val="20"/>
              </w:rPr>
              <w:t xml:space="preserve"> изменением обстановки в ходе проведения АСР;</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организация пунктов сбора пораженных и оказания медицинской помощи;</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 </w:t>
            </w:r>
            <w:proofErr w:type="gramStart"/>
            <w:r w:rsidRPr="00A77C0A">
              <w:rPr>
                <w:rFonts w:ascii="Times New Roman" w:hAnsi="Times New Roman" w:cs="Times New Roman"/>
                <w:color w:val="000000"/>
                <w:sz w:val="20"/>
                <w:szCs w:val="20"/>
              </w:rPr>
              <w:t>контроль за</w:t>
            </w:r>
            <w:proofErr w:type="gramEnd"/>
            <w:r w:rsidRPr="00A77C0A">
              <w:rPr>
                <w:rFonts w:ascii="Times New Roman" w:hAnsi="Times New Roman" w:cs="Times New Roman"/>
                <w:color w:val="000000"/>
                <w:sz w:val="20"/>
                <w:szCs w:val="20"/>
              </w:rPr>
              <w:t xml:space="preserve"> окончанием работ;</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sz w:val="20"/>
                <w:szCs w:val="20"/>
              </w:rPr>
              <w:t xml:space="preserve">      - организованное убытие из поселения ЧС формирований и </w:t>
            </w:r>
            <w:proofErr w:type="spellStart"/>
            <w:proofErr w:type="gramStart"/>
            <w:r w:rsidRPr="00A77C0A">
              <w:rPr>
                <w:rFonts w:ascii="Times New Roman" w:hAnsi="Times New Roman" w:cs="Times New Roman"/>
                <w:sz w:val="20"/>
                <w:szCs w:val="20"/>
              </w:rPr>
              <w:t>взаимо</w:t>
            </w:r>
            <w:proofErr w:type="spellEnd"/>
            <w:r w:rsidRPr="00A77C0A">
              <w:rPr>
                <w:rFonts w:ascii="Times New Roman" w:hAnsi="Times New Roman" w:cs="Times New Roman"/>
                <w:sz w:val="20"/>
                <w:szCs w:val="20"/>
              </w:rPr>
              <w:t>-действующих</w:t>
            </w:r>
            <w:proofErr w:type="gramEnd"/>
            <w:r w:rsidRPr="00A77C0A">
              <w:rPr>
                <w:rFonts w:ascii="Times New Roman" w:hAnsi="Times New Roman" w:cs="Times New Roman"/>
                <w:sz w:val="20"/>
                <w:szCs w:val="20"/>
              </w:rPr>
              <w:t xml:space="preserve"> служб, участвующих в АСР.</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2.3. До ввода аварийно-спасательных формирований на территории (объекте) должна быть проведена разведка. При отсутствии времени или при необходимости АСР проводятся одновременно с разведкой.</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Разведка должна проводиться непрерывно.</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Основные виды разведки и общие требования к ним определены ГОСТ </w:t>
            </w:r>
            <w:proofErr w:type="gramStart"/>
            <w:r w:rsidRPr="00A77C0A">
              <w:rPr>
                <w:rFonts w:ascii="Times New Roman" w:hAnsi="Times New Roman" w:cs="Times New Roman"/>
                <w:color w:val="000000"/>
                <w:sz w:val="20"/>
                <w:szCs w:val="20"/>
              </w:rPr>
              <w:t>Р</w:t>
            </w:r>
            <w:proofErr w:type="gramEnd"/>
            <w:r w:rsidRPr="00A77C0A">
              <w:rPr>
                <w:rFonts w:ascii="Times New Roman" w:hAnsi="Times New Roman" w:cs="Times New Roman"/>
                <w:color w:val="000000"/>
                <w:sz w:val="20"/>
                <w:szCs w:val="20"/>
              </w:rPr>
              <w:t xml:space="preserve"> 22.8.01-96.</w:t>
            </w:r>
          </w:p>
          <w:p w:rsidR="00A77C0A" w:rsidRPr="00A77C0A" w:rsidRDefault="00A77C0A" w:rsidP="00A77C0A">
            <w:pPr>
              <w:pStyle w:val="a4"/>
              <w:jc w:val="both"/>
              <w:rPr>
                <w:rFonts w:ascii="Times New Roman" w:hAnsi="Times New Roman" w:cs="Times New Roman"/>
                <w:sz w:val="20"/>
                <w:szCs w:val="20"/>
              </w:rPr>
            </w:pPr>
            <w:r w:rsidRPr="00A77C0A">
              <w:rPr>
                <w:rFonts w:ascii="Times New Roman" w:hAnsi="Times New Roman" w:cs="Times New Roman"/>
                <w:sz w:val="20"/>
                <w:szCs w:val="20"/>
              </w:rPr>
              <w:t xml:space="preserve">       2.4. Технологические приемы и способы ведения АСР зависят от вида ЧС, сложившейся на территории (объекте) и наличия сил и средств, предназначенных для ликвидации ЧС. </w:t>
            </w:r>
          </w:p>
          <w:p w:rsidR="00A77C0A" w:rsidRPr="00A77C0A" w:rsidRDefault="00A77C0A" w:rsidP="00A77C0A">
            <w:pPr>
              <w:pStyle w:val="a4"/>
              <w:jc w:val="both"/>
              <w:rPr>
                <w:rFonts w:ascii="Times New Roman" w:hAnsi="Times New Roman" w:cs="Times New Roman"/>
                <w:sz w:val="20"/>
                <w:szCs w:val="20"/>
              </w:rPr>
            </w:pPr>
            <w:r w:rsidRPr="00A77C0A">
              <w:rPr>
                <w:rFonts w:ascii="Times New Roman" w:hAnsi="Times New Roman" w:cs="Times New Roman"/>
                <w:sz w:val="20"/>
                <w:szCs w:val="20"/>
              </w:rPr>
              <w:t xml:space="preserve">       2.5. Порядок проведения АСР, соответствующих конкретным видам ЧС определен инструкциями, правилами и иными нормативными правовыми актами, утвержденными соответствующими ведомствами.</w:t>
            </w:r>
          </w:p>
          <w:p w:rsidR="00A77C0A" w:rsidRPr="00A77C0A" w:rsidRDefault="00A77C0A" w:rsidP="00A77C0A">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      2.6. Общее руководство организацией и проведением АСР при возникновении ЧС   осуществляет комиссией по чрезвычайным ситуациям и пожарной безопасности при администрации  сельсовета </w:t>
            </w:r>
            <w:r w:rsidRPr="00A77C0A">
              <w:rPr>
                <w:rFonts w:ascii="Times New Roman" w:hAnsi="Times New Roman" w:cs="Times New Roman"/>
                <w:i/>
                <w:color w:val="000000"/>
                <w:sz w:val="20"/>
                <w:szCs w:val="20"/>
              </w:rPr>
              <w:t>.</w:t>
            </w:r>
            <w:r w:rsidRPr="00A77C0A">
              <w:rPr>
                <w:rFonts w:ascii="Times New Roman" w:hAnsi="Times New Roman" w:cs="Times New Roman"/>
                <w:color w:val="000000"/>
                <w:sz w:val="20"/>
                <w:szCs w:val="20"/>
              </w:rPr>
              <w:t xml:space="preserve">  </w:t>
            </w:r>
          </w:p>
          <w:p w:rsidR="002B7D3A" w:rsidRPr="004D3C95" w:rsidRDefault="00A77C0A" w:rsidP="00A77C0A">
            <w:pPr>
              <w:pStyle w:val="a4"/>
              <w:jc w:val="both"/>
              <w:rPr>
                <w:rFonts w:ascii="Times New Roman" w:hAnsi="Times New Roman" w:cs="Times New Roman"/>
                <w:b/>
                <w:sz w:val="20"/>
                <w:szCs w:val="20"/>
              </w:rPr>
            </w:pPr>
            <w:r w:rsidRPr="00A77C0A">
              <w:rPr>
                <w:rFonts w:ascii="Times New Roman" w:hAnsi="Times New Roman" w:cs="Times New Roman"/>
                <w:color w:val="000000"/>
                <w:sz w:val="20"/>
                <w:szCs w:val="20"/>
              </w:rPr>
              <w:t xml:space="preserve">     2.7. Непосредственным руководителем АСР при возникновении ЧС является председатель КЧС и ПБ.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12</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sz w:val="20"/>
                <w:szCs w:val="20"/>
              </w:rPr>
              <w:t>2.8. Руководитель АСР:</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организует проведение разведки и оценивает обстановку в месте проведения спасательных работ;</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ставит задачи формированиям, организует их взаимодействие и обеспечивает выполнение поставленных задач;</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непрерывно следит за изменением обстановки в ходе АСР и принимает соответствующие решения, при необходимости привлекает дополнительные силы и средства, организует их встречу и расстановку по объектам работ;</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создает резерв сил и средств, организует посменную работу формирований, их питание и отдых;</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 назначает </w:t>
            </w:r>
            <w:proofErr w:type="gramStart"/>
            <w:r w:rsidRPr="00A77C0A">
              <w:rPr>
                <w:rFonts w:ascii="Times New Roman" w:hAnsi="Times New Roman" w:cs="Times New Roman"/>
                <w:color w:val="000000"/>
                <w:sz w:val="20"/>
                <w:szCs w:val="20"/>
              </w:rPr>
              <w:t>ответственного</w:t>
            </w:r>
            <w:proofErr w:type="gramEnd"/>
            <w:r w:rsidRPr="00A77C0A">
              <w:rPr>
                <w:rFonts w:ascii="Times New Roman" w:hAnsi="Times New Roman" w:cs="Times New Roman"/>
                <w:color w:val="000000"/>
                <w:sz w:val="20"/>
                <w:szCs w:val="20"/>
              </w:rPr>
              <w:t xml:space="preserve"> за соблюдение мер безопасности;</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xml:space="preserve">- организует пункты сбора </w:t>
            </w:r>
            <w:proofErr w:type="gramStart"/>
            <w:r w:rsidRPr="00A77C0A">
              <w:rPr>
                <w:rFonts w:ascii="Times New Roman" w:hAnsi="Times New Roman" w:cs="Times New Roman"/>
                <w:color w:val="000000"/>
                <w:sz w:val="20"/>
                <w:szCs w:val="20"/>
              </w:rPr>
              <w:t>пораженных</w:t>
            </w:r>
            <w:proofErr w:type="gramEnd"/>
            <w:r w:rsidRPr="00A77C0A">
              <w:rPr>
                <w:rFonts w:ascii="Times New Roman" w:hAnsi="Times New Roman" w:cs="Times New Roman"/>
                <w:color w:val="000000"/>
                <w:sz w:val="20"/>
                <w:szCs w:val="20"/>
              </w:rPr>
              <w:t xml:space="preserve"> и медицинской помощи;</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по окончании работ заслушивает начальников (командиров) формирований, при необходимости лично контролирует завершение работ;</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color w:val="000000"/>
                <w:sz w:val="20"/>
                <w:szCs w:val="20"/>
              </w:rPr>
              <w:t>- определяет порядок убытия из поселения ЧС формирований и взаимодействующих служб, участвующих в АСР.</w:t>
            </w:r>
          </w:p>
          <w:p w:rsidR="00C23B98" w:rsidRPr="00A77C0A" w:rsidRDefault="00C23B98" w:rsidP="00C23B98">
            <w:pPr>
              <w:pStyle w:val="a4"/>
              <w:jc w:val="both"/>
              <w:rPr>
                <w:rFonts w:ascii="Times New Roman" w:hAnsi="Times New Roman" w:cs="Times New Roman"/>
                <w:color w:val="000000"/>
                <w:sz w:val="20"/>
                <w:szCs w:val="20"/>
              </w:rPr>
            </w:pPr>
            <w:r w:rsidRPr="00A77C0A">
              <w:rPr>
                <w:rFonts w:ascii="Times New Roman" w:hAnsi="Times New Roman" w:cs="Times New Roman"/>
                <w:sz w:val="20"/>
                <w:szCs w:val="20"/>
              </w:rPr>
              <w:t xml:space="preserve">2.9. Руководство АСР осуществляется с оборудованных пунктов управления оснащенными средствами связи и автоматизации. </w:t>
            </w:r>
          </w:p>
          <w:p w:rsidR="00C23B98" w:rsidRPr="00A77C0A" w:rsidRDefault="00C23B98" w:rsidP="00C23B98">
            <w:pPr>
              <w:pStyle w:val="a4"/>
              <w:jc w:val="both"/>
              <w:rPr>
                <w:rFonts w:ascii="Times New Roman" w:hAnsi="Times New Roman" w:cs="Times New Roman"/>
                <w:sz w:val="20"/>
                <w:szCs w:val="20"/>
              </w:rPr>
            </w:pPr>
            <w:r w:rsidRPr="00A77C0A">
              <w:rPr>
                <w:rFonts w:ascii="Times New Roman" w:hAnsi="Times New Roman" w:cs="Times New Roman"/>
                <w:sz w:val="20"/>
                <w:szCs w:val="20"/>
              </w:rPr>
              <w:t xml:space="preserve">       Для этого могут использоваться как подвижной пункт управления </w:t>
            </w:r>
            <w:proofErr w:type="spellStart"/>
            <w:r w:rsidRPr="00A77C0A">
              <w:rPr>
                <w:rFonts w:ascii="Times New Roman" w:hAnsi="Times New Roman" w:cs="Times New Roman"/>
                <w:sz w:val="20"/>
                <w:szCs w:val="20"/>
              </w:rPr>
              <w:t>КЧСиПБ</w:t>
            </w:r>
            <w:proofErr w:type="spellEnd"/>
            <w:r w:rsidRPr="00A77C0A">
              <w:rPr>
                <w:rFonts w:ascii="Times New Roman" w:hAnsi="Times New Roman" w:cs="Times New Roman"/>
                <w:sz w:val="20"/>
                <w:szCs w:val="20"/>
              </w:rPr>
              <w:t xml:space="preserve"> поселения</w:t>
            </w:r>
            <w:r w:rsidRPr="00A77C0A">
              <w:rPr>
                <w:rFonts w:ascii="Times New Roman" w:hAnsi="Times New Roman" w:cs="Times New Roman"/>
                <w:i/>
                <w:sz w:val="20"/>
                <w:szCs w:val="20"/>
              </w:rPr>
              <w:t>,</w:t>
            </w:r>
            <w:r w:rsidRPr="00A77C0A">
              <w:rPr>
                <w:rFonts w:ascii="Times New Roman" w:hAnsi="Times New Roman" w:cs="Times New Roman"/>
                <w:sz w:val="20"/>
                <w:szCs w:val="20"/>
              </w:rPr>
              <w:t xml:space="preserve"> так и специально создаваемые стационарные пункты управления, расположенные вблизи или в районе ЧС, вне зоны действия поражающих факторов, в приспособленных для этого помещениях.</w:t>
            </w:r>
          </w:p>
          <w:p w:rsidR="002B7D3A" w:rsidRDefault="00C23B98" w:rsidP="000A0226">
            <w:pPr>
              <w:pStyle w:val="a4"/>
              <w:jc w:val="both"/>
              <w:rPr>
                <w:rFonts w:ascii="Times New Roman" w:hAnsi="Times New Roman" w:cs="Times New Roman"/>
                <w:b/>
                <w:sz w:val="20"/>
                <w:szCs w:val="20"/>
              </w:rPr>
            </w:pPr>
            <w:r>
              <w:rPr>
                <w:rFonts w:ascii="Times New Roman" w:hAnsi="Times New Roman" w:cs="Times New Roman"/>
                <w:b/>
                <w:sz w:val="20"/>
                <w:szCs w:val="20"/>
              </w:rPr>
              <w:t>------------------------------------------------------------------------------------------------------------------------------------------------------------------</w:t>
            </w:r>
          </w:p>
          <w:p w:rsidR="00C23B98" w:rsidRPr="005E2898" w:rsidRDefault="00C23B98" w:rsidP="00C23B98">
            <w:pPr>
              <w:jc w:val="center"/>
              <w:rPr>
                <w:b/>
                <w:sz w:val="20"/>
                <w:szCs w:val="20"/>
              </w:rPr>
            </w:pPr>
            <w:r w:rsidRPr="005E2898">
              <w:rPr>
                <w:b/>
                <w:sz w:val="20"/>
                <w:szCs w:val="20"/>
              </w:rPr>
              <w:t>администрация</w:t>
            </w:r>
          </w:p>
          <w:p w:rsidR="00C23B98" w:rsidRPr="005E2898" w:rsidRDefault="00C23B98" w:rsidP="00C23B98">
            <w:pPr>
              <w:jc w:val="center"/>
              <w:rPr>
                <w:b/>
                <w:sz w:val="20"/>
                <w:szCs w:val="20"/>
              </w:rPr>
            </w:pPr>
            <w:proofErr w:type="spellStart"/>
            <w:r w:rsidRPr="005E2898">
              <w:rPr>
                <w:b/>
                <w:sz w:val="20"/>
                <w:szCs w:val="20"/>
              </w:rPr>
              <w:t>Завьяловского</w:t>
            </w:r>
            <w:proofErr w:type="spellEnd"/>
            <w:r w:rsidRPr="005E2898">
              <w:rPr>
                <w:b/>
                <w:sz w:val="20"/>
                <w:szCs w:val="20"/>
              </w:rPr>
              <w:t xml:space="preserve"> сельсовета</w:t>
            </w:r>
          </w:p>
          <w:p w:rsidR="00C23B98" w:rsidRPr="005E2898" w:rsidRDefault="00C23B98" w:rsidP="00C23B98">
            <w:pPr>
              <w:jc w:val="center"/>
              <w:rPr>
                <w:b/>
                <w:sz w:val="20"/>
                <w:szCs w:val="20"/>
              </w:rPr>
            </w:pPr>
            <w:proofErr w:type="spellStart"/>
            <w:r w:rsidRPr="005E2898">
              <w:rPr>
                <w:b/>
                <w:sz w:val="20"/>
                <w:szCs w:val="20"/>
              </w:rPr>
              <w:t>Тогучинского</w:t>
            </w:r>
            <w:proofErr w:type="spellEnd"/>
            <w:r w:rsidRPr="005E2898">
              <w:rPr>
                <w:b/>
                <w:sz w:val="20"/>
                <w:szCs w:val="20"/>
              </w:rPr>
              <w:t xml:space="preserve"> района</w:t>
            </w:r>
            <w:r>
              <w:rPr>
                <w:b/>
                <w:sz w:val="20"/>
                <w:szCs w:val="20"/>
              </w:rPr>
              <w:t xml:space="preserve"> </w:t>
            </w:r>
            <w:r w:rsidRPr="005E2898">
              <w:rPr>
                <w:b/>
                <w:sz w:val="20"/>
                <w:szCs w:val="20"/>
              </w:rPr>
              <w:t>Новосибирской области</w:t>
            </w:r>
          </w:p>
          <w:p w:rsidR="00C23B98" w:rsidRPr="005E2898" w:rsidRDefault="00C23B98" w:rsidP="00C23B98">
            <w:pPr>
              <w:jc w:val="center"/>
              <w:rPr>
                <w:b/>
                <w:sz w:val="20"/>
                <w:szCs w:val="20"/>
              </w:rPr>
            </w:pPr>
          </w:p>
          <w:p w:rsidR="00C23B98" w:rsidRPr="005E2898" w:rsidRDefault="00C23B98" w:rsidP="00C23B98">
            <w:pPr>
              <w:jc w:val="center"/>
              <w:rPr>
                <w:b/>
                <w:sz w:val="20"/>
                <w:szCs w:val="20"/>
              </w:rPr>
            </w:pPr>
            <w:r w:rsidRPr="005E2898">
              <w:rPr>
                <w:b/>
                <w:sz w:val="20"/>
                <w:szCs w:val="20"/>
              </w:rPr>
              <w:t>ПОСТАНОВЛЕНИЕ</w:t>
            </w:r>
          </w:p>
          <w:tbl>
            <w:tblPr>
              <w:tblW w:w="0" w:type="auto"/>
              <w:tblInd w:w="4133" w:type="dxa"/>
              <w:tblLook w:val="01E0" w:firstRow="1" w:lastRow="1" w:firstColumn="1" w:lastColumn="1" w:noHBand="0" w:noVBand="0"/>
            </w:tblPr>
            <w:tblGrid>
              <w:gridCol w:w="1651"/>
              <w:gridCol w:w="659"/>
              <w:gridCol w:w="1080"/>
            </w:tblGrid>
            <w:tr w:rsidR="00C23B98" w:rsidRPr="005E2898" w:rsidTr="00C23B98">
              <w:tc>
                <w:tcPr>
                  <w:tcW w:w="1651" w:type="dxa"/>
                  <w:hideMark/>
                </w:tcPr>
                <w:p w:rsidR="00C23B98" w:rsidRPr="005E2898" w:rsidRDefault="00C23B98" w:rsidP="0096484A">
                  <w:pPr>
                    <w:ind w:right="175"/>
                    <w:rPr>
                      <w:sz w:val="20"/>
                      <w:szCs w:val="20"/>
                    </w:rPr>
                  </w:pPr>
                  <w:r w:rsidRPr="005E2898">
                    <w:rPr>
                      <w:sz w:val="20"/>
                      <w:szCs w:val="20"/>
                    </w:rPr>
                    <w:t xml:space="preserve"> 29.08.2014</w:t>
                  </w:r>
                </w:p>
              </w:tc>
              <w:tc>
                <w:tcPr>
                  <w:tcW w:w="659" w:type="dxa"/>
                  <w:hideMark/>
                </w:tcPr>
                <w:p w:rsidR="00C23B98" w:rsidRPr="005E2898" w:rsidRDefault="00C23B98" w:rsidP="0096484A">
                  <w:pPr>
                    <w:ind w:right="175"/>
                    <w:rPr>
                      <w:sz w:val="20"/>
                      <w:szCs w:val="20"/>
                    </w:rPr>
                  </w:pPr>
                  <w:r w:rsidRPr="005E2898">
                    <w:rPr>
                      <w:sz w:val="20"/>
                      <w:szCs w:val="20"/>
                    </w:rPr>
                    <w:t>№</w:t>
                  </w:r>
                </w:p>
              </w:tc>
              <w:tc>
                <w:tcPr>
                  <w:tcW w:w="1080" w:type="dxa"/>
                  <w:hideMark/>
                </w:tcPr>
                <w:p w:rsidR="00C23B98" w:rsidRPr="005E2898" w:rsidRDefault="00C23B98" w:rsidP="0096484A">
                  <w:pPr>
                    <w:ind w:right="175"/>
                    <w:rPr>
                      <w:sz w:val="20"/>
                      <w:szCs w:val="20"/>
                    </w:rPr>
                  </w:pPr>
                  <w:r w:rsidRPr="005E2898">
                    <w:rPr>
                      <w:sz w:val="20"/>
                      <w:szCs w:val="20"/>
                    </w:rPr>
                    <w:t>125</w:t>
                  </w:r>
                </w:p>
              </w:tc>
            </w:tr>
          </w:tbl>
          <w:p w:rsidR="00C23B98" w:rsidRPr="005E2898" w:rsidRDefault="00C23B98" w:rsidP="00C23B98">
            <w:pPr>
              <w:ind w:left="150"/>
              <w:jc w:val="center"/>
              <w:rPr>
                <w:sz w:val="20"/>
                <w:szCs w:val="20"/>
              </w:rPr>
            </w:pPr>
            <w:proofErr w:type="spellStart"/>
            <w:r w:rsidRPr="005E2898">
              <w:rPr>
                <w:sz w:val="20"/>
                <w:szCs w:val="20"/>
              </w:rPr>
              <w:t>с</w:t>
            </w:r>
            <w:proofErr w:type="gramStart"/>
            <w:r w:rsidRPr="005E2898">
              <w:rPr>
                <w:sz w:val="20"/>
                <w:szCs w:val="20"/>
              </w:rPr>
              <w:t>.З</w:t>
            </w:r>
            <w:proofErr w:type="gramEnd"/>
            <w:r w:rsidRPr="005E2898">
              <w:rPr>
                <w:sz w:val="20"/>
                <w:szCs w:val="20"/>
              </w:rPr>
              <w:t>авьялово</w:t>
            </w:r>
            <w:proofErr w:type="spellEnd"/>
          </w:p>
          <w:p w:rsidR="00C23B98" w:rsidRPr="00C23B98" w:rsidRDefault="00C23B98" w:rsidP="00C23B98">
            <w:pPr>
              <w:ind w:left="150"/>
              <w:jc w:val="center"/>
              <w:rPr>
                <w:sz w:val="16"/>
                <w:szCs w:val="16"/>
              </w:rPr>
            </w:pPr>
          </w:p>
          <w:p w:rsidR="00C23B98" w:rsidRPr="005E2898" w:rsidRDefault="00C23B98" w:rsidP="00C23B98">
            <w:pPr>
              <w:jc w:val="center"/>
              <w:rPr>
                <w:b/>
                <w:sz w:val="20"/>
                <w:szCs w:val="20"/>
              </w:rPr>
            </w:pPr>
            <w:r w:rsidRPr="005E2898">
              <w:rPr>
                <w:rStyle w:val="ab"/>
                <w:b w:val="0"/>
                <w:color w:val="333333"/>
                <w:sz w:val="20"/>
                <w:szCs w:val="20"/>
              </w:rPr>
              <w:t>О порядке сбора и обмена</w:t>
            </w:r>
            <w:r w:rsidRPr="005E2898">
              <w:rPr>
                <w:b/>
                <w:sz w:val="20"/>
                <w:szCs w:val="20"/>
              </w:rPr>
              <w:t xml:space="preserve"> </w:t>
            </w:r>
            <w:r w:rsidRPr="005E2898">
              <w:rPr>
                <w:rStyle w:val="ab"/>
                <w:b w:val="0"/>
                <w:color w:val="333333"/>
                <w:sz w:val="20"/>
                <w:szCs w:val="20"/>
              </w:rPr>
              <w:t>информацией в области защиты населения от чрезвычайных</w:t>
            </w:r>
            <w:r w:rsidRPr="005E2898">
              <w:rPr>
                <w:b/>
                <w:sz w:val="20"/>
                <w:szCs w:val="20"/>
              </w:rPr>
              <w:t xml:space="preserve"> </w:t>
            </w:r>
            <w:r w:rsidRPr="005E2898">
              <w:rPr>
                <w:rStyle w:val="ab"/>
                <w:b w:val="0"/>
                <w:color w:val="333333"/>
                <w:sz w:val="20"/>
                <w:szCs w:val="20"/>
              </w:rPr>
              <w:t>ситуаций</w:t>
            </w:r>
            <w:r w:rsidRPr="005E2898">
              <w:rPr>
                <w:b/>
                <w:sz w:val="20"/>
                <w:szCs w:val="20"/>
              </w:rPr>
              <w:t xml:space="preserve"> </w:t>
            </w:r>
            <w:r w:rsidRPr="005E2898">
              <w:rPr>
                <w:sz w:val="20"/>
                <w:szCs w:val="20"/>
              </w:rPr>
              <w:t xml:space="preserve">на территории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Новосибирской области</w:t>
            </w:r>
          </w:p>
          <w:p w:rsidR="00C23B98" w:rsidRPr="005E2898" w:rsidRDefault="00C23B98" w:rsidP="00C23B98">
            <w:pPr>
              <w:jc w:val="both"/>
              <w:rPr>
                <w:sz w:val="20"/>
                <w:szCs w:val="20"/>
              </w:rPr>
            </w:pPr>
          </w:p>
          <w:p w:rsidR="00C23B98" w:rsidRPr="005E2898" w:rsidRDefault="00C23B98" w:rsidP="00C23B98">
            <w:pPr>
              <w:jc w:val="both"/>
              <w:rPr>
                <w:sz w:val="20"/>
                <w:szCs w:val="20"/>
              </w:rPr>
            </w:pPr>
            <w:r w:rsidRPr="005E2898">
              <w:rPr>
                <w:sz w:val="20"/>
                <w:szCs w:val="20"/>
              </w:rPr>
              <w:t xml:space="preserve">         В соответствии с Федеральным Законом от 21.12.1994 года № 68-ФЗ             «О защите населения и территорий от чрезвычайных ситуаций природного и техногенного характера», в целях совершенствования порядка сбора и обмена информацией на территории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Новосибирской области в условиях чрезвычайных ситуаций администрация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Новосибирской области</w:t>
            </w:r>
          </w:p>
          <w:p w:rsidR="00C23B98" w:rsidRPr="005E2898" w:rsidRDefault="00C23B98" w:rsidP="00C23B98">
            <w:pPr>
              <w:rPr>
                <w:color w:val="000000"/>
                <w:sz w:val="20"/>
                <w:szCs w:val="20"/>
              </w:rPr>
            </w:pPr>
            <w:r w:rsidRPr="005E2898">
              <w:rPr>
                <w:sz w:val="20"/>
                <w:szCs w:val="20"/>
              </w:rPr>
              <w:t>ПОСТАНОВЛЯЕТ:</w:t>
            </w:r>
          </w:p>
          <w:p w:rsidR="00C23B98" w:rsidRPr="005E2898" w:rsidRDefault="00C23B98" w:rsidP="00C23B98">
            <w:pPr>
              <w:numPr>
                <w:ilvl w:val="0"/>
                <w:numId w:val="10"/>
              </w:numPr>
              <w:jc w:val="both"/>
              <w:rPr>
                <w:sz w:val="20"/>
                <w:szCs w:val="20"/>
              </w:rPr>
            </w:pPr>
            <w:r w:rsidRPr="005E2898">
              <w:rPr>
                <w:sz w:val="20"/>
                <w:szCs w:val="20"/>
              </w:rPr>
              <w:t xml:space="preserve">Утвердить «Положение о порядке сбора и обмена информацией в области защиты населения от чрезвычайных ситуаций на территории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Новосибирской области» (приложение №1). </w:t>
            </w:r>
          </w:p>
          <w:p w:rsidR="00C23B98" w:rsidRPr="005E2898" w:rsidRDefault="00C23B98" w:rsidP="00C23B98">
            <w:pPr>
              <w:numPr>
                <w:ilvl w:val="0"/>
                <w:numId w:val="10"/>
              </w:numPr>
              <w:jc w:val="both"/>
              <w:rPr>
                <w:sz w:val="20"/>
                <w:szCs w:val="20"/>
              </w:rPr>
            </w:pPr>
            <w:r w:rsidRPr="005E2898">
              <w:rPr>
                <w:sz w:val="20"/>
                <w:szCs w:val="20"/>
              </w:rPr>
              <w:t xml:space="preserve">Рекомендовать руководителям предприятий и организаций обеспечить выполнение требований положения о порядке сбора и обмена информацией в области защиты населения от чрезвычайных ситуаций на территории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Новосибирской области. </w:t>
            </w:r>
          </w:p>
          <w:p w:rsidR="00C23B98" w:rsidRPr="005E2898" w:rsidRDefault="00C23B98" w:rsidP="00C23B98">
            <w:pPr>
              <w:numPr>
                <w:ilvl w:val="0"/>
                <w:numId w:val="10"/>
              </w:numPr>
              <w:jc w:val="both"/>
              <w:rPr>
                <w:b/>
                <w:sz w:val="20"/>
                <w:szCs w:val="20"/>
              </w:rPr>
            </w:pPr>
            <w:r w:rsidRPr="005E2898">
              <w:rPr>
                <w:sz w:val="20"/>
                <w:szCs w:val="20"/>
              </w:rPr>
              <w:t xml:space="preserve">Постановление Главы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w:t>
            </w:r>
            <w:r w:rsidRPr="005E2898">
              <w:rPr>
                <w:sz w:val="20"/>
                <w:szCs w:val="20"/>
              </w:rPr>
              <w:t>р</w:t>
            </w:r>
            <w:r w:rsidRPr="005E2898">
              <w:rPr>
                <w:sz w:val="20"/>
                <w:szCs w:val="20"/>
              </w:rPr>
              <w:t>ской области от 02.04.2013 № 30</w:t>
            </w:r>
            <w:r w:rsidRPr="005E2898">
              <w:rPr>
                <w:b/>
                <w:sz w:val="20"/>
                <w:szCs w:val="20"/>
              </w:rPr>
              <w:t xml:space="preserve"> «</w:t>
            </w:r>
            <w:r w:rsidRPr="005E2898">
              <w:rPr>
                <w:rStyle w:val="ab"/>
                <w:b w:val="0"/>
                <w:color w:val="333333"/>
                <w:sz w:val="20"/>
                <w:szCs w:val="20"/>
              </w:rPr>
              <w:t>О порядке сбора и обмена</w:t>
            </w:r>
            <w:r w:rsidRPr="005E2898">
              <w:rPr>
                <w:b/>
                <w:sz w:val="20"/>
                <w:szCs w:val="20"/>
              </w:rPr>
              <w:t xml:space="preserve"> </w:t>
            </w:r>
            <w:r w:rsidRPr="005E2898">
              <w:rPr>
                <w:rStyle w:val="ab"/>
                <w:b w:val="0"/>
                <w:color w:val="333333"/>
                <w:sz w:val="20"/>
                <w:szCs w:val="20"/>
              </w:rPr>
              <w:t>информацией в области защиты населения от чрезвычайных</w:t>
            </w:r>
            <w:r w:rsidRPr="005E2898">
              <w:rPr>
                <w:b/>
                <w:sz w:val="20"/>
                <w:szCs w:val="20"/>
              </w:rPr>
              <w:t xml:space="preserve"> </w:t>
            </w:r>
            <w:r w:rsidRPr="005E2898">
              <w:rPr>
                <w:rStyle w:val="ab"/>
                <w:b w:val="0"/>
                <w:color w:val="333333"/>
                <w:sz w:val="20"/>
                <w:szCs w:val="20"/>
              </w:rPr>
              <w:t>ситуаций</w:t>
            </w:r>
            <w:r w:rsidRPr="005E2898">
              <w:rPr>
                <w:b/>
                <w:sz w:val="20"/>
                <w:szCs w:val="20"/>
              </w:rPr>
              <w:t xml:space="preserve"> </w:t>
            </w:r>
            <w:r w:rsidRPr="005E2898">
              <w:rPr>
                <w:sz w:val="20"/>
                <w:szCs w:val="20"/>
              </w:rPr>
              <w:t xml:space="preserve">на территории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Тогучинского</w:t>
            </w:r>
            <w:proofErr w:type="spellEnd"/>
            <w:r w:rsidRPr="005E2898">
              <w:rPr>
                <w:sz w:val="20"/>
                <w:szCs w:val="20"/>
              </w:rPr>
              <w:t xml:space="preserve"> района Новосибирской области</w:t>
            </w:r>
            <w:r w:rsidRPr="005E2898">
              <w:rPr>
                <w:b/>
                <w:sz w:val="20"/>
                <w:szCs w:val="20"/>
              </w:rPr>
              <w:t xml:space="preserve">» </w:t>
            </w:r>
            <w:r w:rsidRPr="005E2898">
              <w:rPr>
                <w:sz w:val="20"/>
                <w:szCs w:val="20"/>
              </w:rPr>
              <w:t>считать утратившим силу.</w:t>
            </w:r>
          </w:p>
          <w:p w:rsidR="00C23B98" w:rsidRPr="005E2898" w:rsidRDefault="00C23B98" w:rsidP="00C23B98">
            <w:pPr>
              <w:numPr>
                <w:ilvl w:val="0"/>
                <w:numId w:val="10"/>
              </w:numPr>
              <w:autoSpaceDE w:val="0"/>
              <w:autoSpaceDN w:val="0"/>
              <w:adjustRightInd w:val="0"/>
              <w:jc w:val="both"/>
              <w:rPr>
                <w:b/>
                <w:sz w:val="20"/>
                <w:szCs w:val="20"/>
              </w:rPr>
            </w:pPr>
            <w:r w:rsidRPr="005E2898">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5E2898">
              <w:rPr>
                <w:color w:val="000000"/>
                <w:sz w:val="20"/>
                <w:szCs w:val="20"/>
              </w:rPr>
              <w:t>Завьяловский</w:t>
            </w:r>
            <w:proofErr w:type="spellEnd"/>
            <w:r w:rsidRPr="005E2898">
              <w:rPr>
                <w:color w:val="000000"/>
                <w:sz w:val="20"/>
                <w:szCs w:val="20"/>
              </w:rPr>
              <w:t xml:space="preserve"> Вестник» и на официальном сайте администрации </w:t>
            </w:r>
            <w:proofErr w:type="spellStart"/>
            <w:r w:rsidRPr="005E2898">
              <w:rPr>
                <w:color w:val="000000"/>
                <w:sz w:val="20"/>
                <w:szCs w:val="20"/>
              </w:rPr>
              <w:t>Завьяловского</w:t>
            </w:r>
            <w:proofErr w:type="spellEnd"/>
            <w:r w:rsidRPr="005E2898">
              <w:rPr>
                <w:color w:val="000000"/>
                <w:sz w:val="20"/>
                <w:szCs w:val="20"/>
              </w:rPr>
              <w:t xml:space="preserve"> сельсовета.</w:t>
            </w:r>
          </w:p>
          <w:p w:rsidR="00C23B98" w:rsidRPr="005E2898" w:rsidRDefault="00C23B98" w:rsidP="00C23B98">
            <w:pPr>
              <w:numPr>
                <w:ilvl w:val="0"/>
                <w:numId w:val="10"/>
              </w:numPr>
              <w:jc w:val="both"/>
              <w:rPr>
                <w:sz w:val="20"/>
                <w:szCs w:val="20"/>
              </w:rPr>
            </w:pPr>
            <w:proofErr w:type="gramStart"/>
            <w:r w:rsidRPr="005E2898">
              <w:rPr>
                <w:spacing w:val="-1"/>
                <w:sz w:val="20"/>
                <w:szCs w:val="20"/>
              </w:rPr>
              <w:t>Контроль  за</w:t>
            </w:r>
            <w:proofErr w:type="gramEnd"/>
            <w:r w:rsidRPr="005E2898">
              <w:rPr>
                <w:spacing w:val="-1"/>
                <w:sz w:val="20"/>
                <w:szCs w:val="20"/>
              </w:rPr>
              <w:t xml:space="preserve">    исполнением    данного    постановления  оставляю за собой.</w:t>
            </w:r>
          </w:p>
          <w:p w:rsidR="00C23B98" w:rsidRPr="005E2898" w:rsidRDefault="00C23B98" w:rsidP="00C23B98">
            <w:pPr>
              <w:jc w:val="both"/>
              <w:rPr>
                <w:sz w:val="20"/>
                <w:szCs w:val="20"/>
              </w:rPr>
            </w:pPr>
          </w:p>
          <w:p w:rsidR="00C23B98" w:rsidRPr="005E2898" w:rsidRDefault="00C23B98" w:rsidP="00C23B98">
            <w:pPr>
              <w:jc w:val="both"/>
              <w:rPr>
                <w:sz w:val="20"/>
                <w:szCs w:val="20"/>
              </w:rPr>
            </w:pPr>
            <w:r w:rsidRPr="005E2898">
              <w:rPr>
                <w:sz w:val="20"/>
                <w:szCs w:val="20"/>
              </w:rPr>
              <w:t xml:space="preserve">Глава </w:t>
            </w:r>
            <w:proofErr w:type="spellStart"/>
            <w:r w:rsidRPr="005E2898">
              <w:rPr>
                <w:sz w:val="20"/>
                <w:szCs w:val="20"/>
              </w:rPr>
              <w:t>Завьяловского</w:t>
            </w:r>
            <w:proofErr w:type="spellEnd"/>
            <w:r w:rsidRPr="005E2898">
              <w:rPr>
                <w:sz w:val="20"/>
                <w:szCs w:val="20"/>
              </w:rPr>
              <w:t xml:space="preserve"> сельсовета                                                   </w:t>
            </w:r>
            <w:proofErr w:type="spellStart"/>
            <w:r w:rsidRPr="005E2898">
              <w:rPr>
                <w:sz w:val="20"/>
                <w:szCs w:val="20"/>
              </w:rPr>
              <w:t>В.В.Шарыкалов</w:t>
            </w:r>
            <w:proofErr w:type="spellEnd"/>
            <w:r w:rsidRPr="005E2898">
              <w:rPr>
                <w:sz w:val="20"/>
                <w:szCs w:val="20"/>
              </w:rPr>
              <w:t xml:space="preserve">                                  </w:t>
            </w:r>
          </w:p>
          <w:p w:rsidR="00C23B98" w:rsidRPr="005E2898" w:rsidRDefault="00C23B98" w:rsidP="00C23B98">
            <w:pPr>
              <w:rPr>
                <w:sz w:val="20"/>
                <w:szCs w:val="20"/>
              </w:rPr>
            </w:pPr>
            <w:proofErr w:type="spellStart"/>
            <w:r w:rsidRPr="005E2898">
              <w:rPr>
                <w:sz w:val="20"/>
                <w:szCs w:val="20"/>
              </w:rPr>
              <w:t>Тогучинского</w:t>
            </w:r>
            <w:proofErr w:type="spellEnd"/>
            <w:r w:rsidRPr="005E2898">
              <w:rPr>
                <w:sz w:val="20"/>
                <w:szCs w:val="20"/>
              </w:rPr>
              <w:t xml:space="preserve"> района Новосибирской области</w:t>
            </w:r>
          </w:p>
          <w:p w:rsidR="00C23B98" w:rsidRPr="005E2898" w:rsidRDefault="00C23B98" w:rsidP="00C23B98">
            <w:pPr>
              <w:jc w:val="center"/>
              <w:rPr>
                <w:sz w:val="20"/>
                <w:szCs w:val="20"/>
              </w:rPr>
            </w:pPr>
            <w:r>
              <w:rPr>
                <w:sz w:val="20"/>
                <w:szCs w:val="20"/>
              </w:rPr>
              <w:t>------------------------------------------------------------------------------------------------------------------------------------------------------------------</w:t>
            </w:r>
          </w:p>
          <w:p w:rsidR="00C23B98" w:rsidRPr="005E2898" w:rsidRDefault="00C23B98" w:rsidP="00C23B98">
            <w:pPr>
              <w:jc w:val="right"/>
              <w:rPr>
                <w:sz w:val="16"/>
                <w:szCs w:val="16"/>
              </w:rPr>
            </w:pPr>
            <w:r w:rsidRPr="005E2898">
              <w:rPr>
                <w:sz w:val="16"/>
                <w:szCs w:val="16"/>
              </w:rPr>
              <w:t>Приложение № 1</w:t>
            </w:r>
            <w:r>
              <w:rPr>
                <w:sz w:val="16"/>
                <w:szCs w:val="16"/>
              </w:rPr>
              <w:t xml:space="preserve"> </w:t>
            </w:r>
            <w:r w:rsidRPr="005E2898">
              <w:rPr>
                <w:sz w:val="16"/>
                <w:szCs w:val="16"/>
              </w:rPr>
              <w:t>к постановлению администрации</w:t>
            </w:r>
          </w:p>
          <w:p w:rsidR="00C23B98" w:rsidRPr="005E2898" w:rsidRDefault="00C23B98" w:rsidP="00C23B98">
            <w:pPr>
              <w:jc w:val="right"/>
              <w:rPr>
                <w:sz w:val="16"/>
                <w:szCs w:val="16"/>
              </w:rPr>
            </w:pPr>
            <w:proofErr w:type="spellStart"/>
            <w:r w:rsidRPr="005E2898">
              <w:rPr>
                <w:sz w:val="16"/>
                <w:szCs w:val="16"/>
              </w:rPr>
              <w:t>Завьяловского</w:t>
            </w:r>
            <w:proofErr w:type="spellEnd"/>
            <w:r w:rsidRPr="005E2898">
              <w:rPr>
                <w:sz w:val="16"/>
                <w:szCs w:val="16"/>
              </w:rPr>
              <w:t xml:space="preserve"> сельсовета </w:t>
            </w:r>
            <w:proofErr w:type="spellStart"/>
            <w:r w:rsidRPr="005E2898">
              <w:rPr>
                <w:sz w:val="16"/>
                <w:szCs w:val="16"/>
              </w:rPr>
              <w:t>Тогучинского</w:t>
            </w:r>
            <w:proofErr w:type="spellEnd"/>
            <w:r w:rsidRPr="005E2898">
              <w:rPr>
                <w:sz w:val="16"/>
                <w:szCs w:val="16"/>
              </w:rPr>
              <w:t xml:space="preserve"> района </w:t>
            </w:r>
          </w:p>
          <w:p w:rsidR="00C23B98" w:rsidRPr="005E2898" w:rsidRDefault="00C23B98" w:rsidP="00C23B98">
            <w:pPr>
              <w:jc w:val="right"/>
              <w:rPr>
                <w:sz w:val="16"/>
                <w:szCs w:val="16"/>
              </w:rPr>
            </w:pPr>
            <w:r w:rsidRPr="005E2898">
              <w:rPr>
                <w:sz w:val="16"/>
                <w:szCs w:val="16"/>
              </w:rPr>
              <w:t>Новосибирской области от 29.08.2014г № 125</w:t>
            </w:r>
          </w:p>
          <w:p w:rsidR="00C23B98" w:rsidRPr="00C23B98" w:rsidRDefault="00C23B98" w:rsidP="00C23B98">
            <w:pPr>
              <w:pStyle w:val="a4"/>
              <w:jc w:val="center"/>
              <w:rPr>
                <w:rFonts w:ascii="Times New Roman" w:hAnsi="Times New Roman" w:cs="Times New Roman"/>
                <w:b/>
                <w:sz w:val="20"/>
                <w:szCs w:val="20"/>
              </w:rPr>
            </w:pPr>
            <w:proofErr w:type="gramStart"/>
            <w:r w:rsidRPr="00C23B98">
              <w:rPr>
                <w:rFonts w:ascii="Times New Roman" w:hAnsi="Times New Roman" w:cs="Times New Roman"/>
                <w:b/>
                <w:sz w:val="20"/>
                <w:szCs w:val="20"/>
              </w:rPr>
              <w:t>П</w:t>
            </w:r>
            <w:proofErr w:type="gramEnd"/>
            <w:r w:rsidRPr="00C23B98">
              <w:rPr>
                <w:rFonts w:ascii="Times New Roman" w:hAnsi="Times New Roman" w:cs="Times New Roman"/>
                <w:b/>
                <w:sz w:val="20"/>
                <w:szCs w:val="20"/>
              </w:rPr>
              <w:t xml:space="preserve"> О Л О Ж Е Н И Е</w:t>
            </w:r>
          </w:p>
          <w:p w:rsidR="00C23B98" w:rsidRPr="00C23B98" w:rsidRDefault="00C23B98" w:rsidP="00C23B98">
            <w:pPr>
              <w:pStyle w:val="a4"/>
              <w:jc w:val="center"/>
              <w:rPr>
                <w:rFonts w:ascii="Times New Roman" w:hAnsi="Times New Roman" w:cs="Times New Roman"/>
                <w:b/>
                <w:sz w:val="20"/>
                <w:szCs w:val="20"/>
              </w:rPr>
            </w:pPr>
            <w:r w:rsidRPr="00C23B98">
              <w:rPr>
                <w:rFonts w:ascii="Times New Roman" w:hAnsi="Times New Roman" w:cs="Times New Roman"/>
                <w:b/>
                <w:sz w:val="20"/>
                <w:szCs w:val="20"/>
              </w:rPr>
              <w:t xml:space="preserve">Положение о порядке сбора и обмена информацией в области защиты населения от чрезвычайных ситуаций на территории </w:t>
            </w:r>
            <w:proofErr w:type="spellStart"/>
            <w:r w:rsidRPr="00C23B98">
              <w:rPr>
                <w:rFonts w:ascii="Times New Roman" w:hAnsi="Times New Roman" w:cs="Times New Roman"/>
                <w:b/>
                <w:sz w:val="20"/>
                <w:szCs w:val="20"/>
              </w:rPr>
              <w:t>Завьяловского</w:t>
            </w:r>
            <w:proofErr w:type="spellEnd"/>
            <w:r w:rsidRPr="00C23B98">
              <w:rPr>
                <w:rFonts w:ascii="Times New Roman" w:hAnsi="Times New Roman" w:cs="Times New Roman"/>
                <w:b/>
                <w:sz w:val="20"/>
                <w:szCs w:val="20"/>
              </w:rPr>
              <w:t xml:space="preserve"> сельсовета </w:t>
            </w:r>
            <w:proofErr w:type="spellStart"/>
            <w:r w:rsidRPr="00C23B98">
              <w:rPr>
                <w:rFonts w:ascii="Times New Roman" w:hAnsi="Times New Roman" w:cs="Times New Roman"/>
                <w:b/>
                <w:sz w:val="20"/>
                <w:szCs w:val="20"/>
              </w:rPr>
              <w:t>Тогучинского</w:t>
            </w:r>
            <w:proofErr w:type="spellEnd"/>
            <w:r w:rsidRPr="00C23B98">
              <w:rPr>
                <w:rFonts w:ascii="Times New Roman" w:hAnsi="Times New Roman" w:cs="Times New Roman"/>
                <w:b/>
                <w:sz w:val="20"/>
                <w:szCs w:val="20"/>
              </w:rPr>
              <w:t xml:space="preserve"> района Новосибирской области</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1. Настоящее Положение определяет порядок сбора и обмена информацией в области защиты населения от чрезвычайных ситуаций природного и техногенного характера на территории </w:t>
            </w:r>
            <w:proofErr w:type="spellStart"/>
            <w:r w:rsidRPr="00C23B98">
              <w:rPr>
                <w:rFonts w:ascii="Times New Roman" w:hAnsi="Times New Roman" w:cs="Times New Roman"/>
                <w:sz w:val="20"/>
                <w:szCs w:val="20"/>
              </w:rPr>
              <w:t>Завьяловского</w:t>
            </w:r>
            <w:proofErr w:type="spellEnd"/>
            <w:r w:rsidRPr="00C23B98">
              <w:rPr>
                <w:rFonts w:ascii="Times New Roman" w:hAnsi="Times New Roman" w:cs="Times New Roman"/>
                <w:sz w:val="20"/>
                <w:szCs w:val="20"/>
              </w:rPr>
              <w:t xml:space="preserve"> сельсовета </w:t>
            </w:r>
            <w:proofErr w:type="spellStart"/>
            <w:r w:rsidRPr="00C23B98">
              <w:rPr>
                <w:rFonts w:ascii="Times New Roman" w:hAnsi="Times New Roman" w:cs="Times New Roman"/>
                <w:sz w:val="20"/>
                <w:szCs w:val="20"/>
              </w:rPr>
              <w:t>Тогучинского</w:t>
            </w:r>
            <w:proofErr w:type="spellEnd"/>
            <w:r w:rsidRPr="00C23B98">
              <w:rPr>
                <w:rFonts w:ascii="Times New Roman" w:hAnsi="Times New Roman" w:cs="Times New Roman"/>
                <w:sz w:val="20"/>
                <w:szCs w:val="20"/>
              </w:rPr>
              <w:t xml:space="preserve"> района Новосибирской области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2. Информация должна содержать сведения о прогнозируемых и возникших   чрезвычайных ситуациях природного и техногенного характера и их последствиях, о радиационной, химической, медико-биологической, взрывной, пожарной и экологической безопасности на соответствующих территориях; сведения о деятельности учреждений, предприятий и организаций (независимо от форм собственности), представляющей потенциальную опасность возникновения чрезвычайных ситуаций, а также сведения о деятельности органов местного самоуправления по вопросам предупреждения и ликвидации чрезвычайных ситуаций природного и техногенного характера.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3. Сбор и обмен информацией осуществляется организациями, учреждениями,     органами местного самоуправления в целях принятия мер по предупреждению и ликвидации чрезвычайных ситуаций природного и техногенного характера, а также своевременного оповещения и информирования  населения о прогнозируемых и возникших чрезвычайных ситуациях. </w:t>
            </w:r>
          </w:p>
          <w:p w:rsidR="002B7D3A" w:rsidRPr="004D3C95" w:rsidRDefault="00C23B98" w:rsidP="00C23B98">
            <w:pPr>
              <w:pStyle w:val="a4"/>
              <w:jc w:val="both"/>
              <w:rPr>
                <w:rFonts w:ascii="Times New Roman" w:hAnsi="Times New Roman" w:cs="Times New Roman"/>
                <w:b/>
                <w:sz w:val="20"/>
                <w:szCs w:val="20"/>
              </w:rPr>
            </w:pPr>
            <w:r w:rsidRPr="00C23B98">
              <w:rPr>
                <w:rFonts w:ascii="Times New Roman" w:hAnsi="Times New Roman" w:cs="Times New Roman"/>
                <w:sz w:val="20"/>
                <w:szCs w:val="20"/>
              </w:rPr>
              <w:t xml:space="preserve">    4. Обмен информацией осуществляется по всем существующим и вновь открываемым каналам связи и предусматривает </w:t>
            </w:r>
          </w:p>
        </w:tc>
      </w:tr>
      <w:tr w:rsidR="002B7D3A" w:rsidRPr="004D3C95" w:rsidTr="000A0226">
        <w:tc>
          <w:tcPr>
            <w:tcW w:w="11058" w:type="dxa"/>
          </w:tcPr>
          <w:p w:rsidR="00645FC2" w:rsidRDefault="00645FC2" w:rsidP="00645FC2">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w:t>
            </w:r>
            <w:r>
              <w:rPr>
                <w:rFonts w:ascii="Monotype Corsiva" w:hAnsi="Monotype Corsiva"/>
                <w:b/>
                <w:sz w:val="16"/>
                <w:szCs w:val="16"/>
              </w:rPr>
              <w:t>13</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передачу данных:</w:t>
            </w:r>
          </w:p>
          <w:p w:rsidR="00C23B98" w:rsidRPr="00C23B98" w:rsidRDefault="00C23B98" w:rsidP="00C23B98">
            <w:pPr>
              <w:pStyle w:val="a4"/>
              <w:jc w:val="both"/>
              <w:rPr>
                <w:rFonts w:ascii="Times New Roman" w:hAnsi="Times New Roman" w:cs="Times New Roman"/>
                <w:sz w:val="20"/>
                <w:szCs w:val="20"/>
              </w:rPr>
            </w:pPr>
            <w:r>
              <w:rPr>
                <w:rFonts w:ascii="Times New Roman" w:hAnsi="Times New Roman" w:cs="Times New Roman"/>
                <w:sz w:val="20"/>
                <w:szCs w:val="20"/>
              </w:rPr>
              <w:t xml:space="preserve">      </w:t>
            </w:r>
            <w:r w:rsidRPr="00C23B98">
              <w:rPr>
                <w:rFonts w:ascii="Times New Roman" w:hAnsi="Times New Roman" w:cs="Times New Roman"/>
                <w:sz w:val="20"/>
                <w:szCs w:val="20"/>
              </w:rPr>
              <w:t xml:space="preserve">- о прогнозе и факторах возникновения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 масштабах чрезвычайных ситуаций, ходе и итогах их ликвидации;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 состоянии природной среды;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 деятельности потенциально опасных объектов;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 о стихийных гидрометеорологических  и других природных явлениях;</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об управлении силами и средствами наблюдения, контроля и ликвидации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5. Председатель</w:t>
            </w:r>
            <w:r w:rsidRPr="00C23B98">
              <w:rPr>
                <w:rFonts w:ascii="Times New Roman" w:hAnsi="Times New Roman" w:cs="Times New Roman"/>
                <w:b/>
                <w:i/>
                <w:sz w:val="20"/>
                <w:szCs w:val="20"/>
              </w:rPr>
              <w:t xml:space="preserve"> </w:t>
            </w:r>
            <w:r w:rsidRPr="00C23B98">
              <w:rPr>
                <w:rFonts w:ascii="Times New Roman" w:hAnsi="Times New Roman" w:cs="Times New Roman"/>
                <w:sz w:val="20"/>
                <w:szCs w:val="20"/>
              </w:rPr>
              <w:t>ГОЧС по мобилизационной подготовке и взаимодействию с правоохранительными органами</w:t>
            </w:r>
            <w:proofErr w:type="gramStart"/>
            <w:r w:rsidRPr="00C23B98">
              <w:rPr>
                <w:rFonts w:ascii="Times New Roman" w:hAnsi="Times New Roman" w:cs="Times New Roman"/>
                <w:sz w:val="20"/>
                <w:szCs w:val="20"/>
              </w:rPr>
              <w:t xml:space="preserve"> :</w:t>
            </w:r>
            <w:proofErr w:type="gramEnd"/>
            <w:r w:rsidRPr="00C23B98">
              <w:rPr>
                <w:rFonts w:ascii="Times New Roman" w:hAnsi="Times New Roman" w:cs="Times New Roman"/>
                <w:sz w:val="20"/>
                <w:szCs w:val="20"/>
              </w:rPr>
              <w:t xml:space="preserve">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координирует работу по сбору и обмену информацией.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осуществляет сбор, обработку и обобщение информации о прогнозируемых и возникших чрезвычайных ситуациях.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ведет учет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5. Обмен информацией между муниципальными образованиями осуществляется как по вертикальным, так и по горизонтальным связям</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Снизу вверх от органов, осуществляющих прогнозирование, наблюдение, контроль и участвующих в ликвидации возникших чрезвычайных ситуаций, к органам, осуществляющим управление силами и средствами муниципального звена  территориальной подсистемы единой государственной системы предупреждения и ликвидации чрезвычайных ситуаций, передаются донесения: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 о прогнозе и фактах возникновения чрезвычайных ситуаций.</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 масштабах чрезвычайных ситуаций, ходе, итогах их ликвидации;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о состоянии природной среды;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 о деятельности потенциально опасных объектов;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 справочные данные;</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Сверху вниз от органов, осуществляющих управление силами и средствами муниципального звена территориальной подсистемы единой государственной системы предупреждения и ликвидации чрезвычайных ситуаций, передаются донесения: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-сигналы оповещения и информация </w:t>
            </w:r>
            <w:proofErr w:type="gramStart"/>
            <w:r w:rsidRPr="00C23B98">
              <w:rPr>
                <w:rFonts w:ascii="Times New Roman" w:hAnsi="Times New Roman" w:cs="Times New Roman"/>
                <w:sz w:val="20"/>
                <w:szCs w:val="20"/>
              </w:rPr>
              <w:t>о</w:t>
            </w:r>
            <w:proofErr w:type="gramEnd"/>
            <w:r w:rsidRPr="00C23B98">
              <w:rPr>
                <w:rFonts w:ascii="Times New Roman" w:hAnsi="Times New Roman" w:cs="Times New Roman"/>
                <w:sz w:val="20"/>
                <w:szCs w:val="20"/>
              </w:rPr>
              <w:t xml:space="preserve"> прогнозируемых и возникших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команды управления силами и средствами наблюдения, контроля и ликвидации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информация о прогнозе и факторах возникновения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По горизонтальным связям передается информация оповещения между органами управления соседних муниципальных образований, о прогнозе и фактах чрезвычайных ситуаций, опасных для территорий этих муниципальных образований, а также информация, необходимая для координации действий между муниципальными образованиями при угрозе возникновения, возникновении и ликвидации чрезвычайных ситуаций.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6. Информация о чрезвычайных ситуациях должна передаваться и доводиться до сельских поселений в пределах их компетенции с учетом ее содержания и срочности со следующими временными характеристиками: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экстренные уведомления и оповещение о прогнозе и факте чрезвычайных ситуаций регионального и местного масштаба,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 информация по экстренному управлению силами и средствами ликвидации последствий чрезвычайных ситуаций и другая экстренная информация – незамедлительно, вне зависимости от времени суток.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Срочная информация о развитии обстановки при чрезвычайных ситуациях, о ходе работ по их ликвидации, срочная справочная информация – не позднее двух часов с момента о событии (запроса срочной справочной информации), последующие  сообщения с периодичностью не более 4 часов (если иное время не оговорено особо).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Уведомления и оповещения о прогнозе и факте угрозы чрезвычайных ситуаций и информация по управлению силами и средствами, не связанные с угрозой населению и не носящие экстренного (срочного) характера, справочная информация – в течение 8 часов с момента получения (выработки) информации или получения запроса на выдачу справки.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7. Обобщенная информация о событиях за сутки при ведении работ по ликвидации чрезвычайных ситуаций, периодическая фоновая информация о радиационной, химической, биологической и </w:t>
            </w:r>
            <w:proofErr w:type="spellStart"/>
            <w:r w:rsidRPr="00C23B98">
              <w:rPr>
                <w:rFonts w:ascii="Times New Roman" w:hAnsi="Times New Roman" w:cs="Times New Roman"/>
                <w:sz w:val="20"/>
                <w:szCs w:val="20"/>
              </w:rPr>
              <w:t>гидрометеорогической</w:t>
            </w:r>
            <w:proofErr w:type="spellEnd"/>
            <w:r w:rsidRPr="00C23B98">
              <w:rPr>
                <w:rFonts w:ascii="Times New Roman" w:hAnsi="Times New Roman" w:cs="Times New Roman"/>
                <w:sz w:val="20"/>
                <w:szCs w:val="20"/>
              </w:rPr>
              <w:t xml:space="preserve"> обстановке не экстренного (не срочного) содержания – оперативной сводкой к 8 часам следующих суток.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Информация о состоянии промышленной и экологической безопасности и другие виды информации не экстренного (не срочного) содержания – по установленному регламенту.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8.Информация передается в формализованном виде.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Передача сообщений в неформализованном виде допускается, если сообщение является информацией экстренного содержания, или оно в установленной форме отсутствует, с последующей передачей их в формализованном виде (при первой возможности, но не более 2 часов после передачи их в неформализованном виде).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9.Решение о необходимости направления в органы управления по делам гражданской обороны и чрезвычайным ситуациям информации о чрезвычайных ситуациях, не предусмотренной действующими критериями чрезвычайных ситуаций, принимается источником информации с учетом ее значимости в конкретной обстановке.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10. Информация о чрезвычайной ситуации передается за подписью лиц, которым в установленном порядке определено право подписи сообщения (оповещения, уведомления). </w:t>
            </w:r>
            <w:proofErr w:type="gramStart"/>
            <w:r w:rsidRPr="00C23B98">
              <w:rPr>
                <w:rFonts w:ascii="Times New Roman" w:hAnsi="Times New Roman" w:cs="Times New Roman"/>
                <w:sz w:val="20"/>
                <w:szCs w:val="20"/>
              </w:rPr>
              <w:t>Подписавший</w:t>
            </w:r>
            <w:proofErr w:type="gramEnd"/>
            <w:r w:rsidRPr="00C23B98">
              <w:rPr>
                <w:rFonts w:ascii="Times New Roman" w:hAnsi="Times New Roman" w:cs="Times New Roman"/>
                <w:sz w:val="20"/>
                <w:szCs w:val="20"/>
              </w:rPr>
              <w:t xml:space="preserve"> сообщение несет всю полноту ответственности за переданную информацию. </w:t>
            </w:r>
          </w:p>
          <w:p w:rsidR="00C23B98" w:rsidRPr="00C23B98" w:rsidRDefault="00C23B98" w:rsidP="00C23B98">
            <w:pPr>
              <w:pStyle w:val="a4"/>
              <w:jc w:val="both"/>
              <w:rPr>
                <w:rFonts w:ascii="Times New Roman" w:hAnsi="Times New Roman" w:cs="Times New Roman"/>
                <w:sz w:val="20"/>
                <w:szCs w:val="20"/>
              </w:rPr>
            </w:pPr>
            <w:r w:rsidRPr="00C23B98">
              <w:rPr>
                <w:rFonts w:ascii="Times New Roman" w:hAnsi="Times New Roman" w:cs="Times New Roman"/>
                <w:sz w:val="20"/>
                <w:szCs w:val="20"/>
              </w:rPr>
              <w:t xml:space="preserve">  </w:t>
            </w:r>
            <w:r>
              <w:rPr>
                <w:rFonts w:ascii="Times New Roman" w:hAnsi="Times New Roman" w:cs="Times New Roman"/>
                <w:sz w:val="20"/>
                <w:szCs w:val="20"/>
              </w:rPr>
              <w:t>----------------------------------------------------------------------------------------------------------------------------------------------------------------</w:t>
            </w:r>
          </w:p>
          <w:p w:rsidR="00C23B98" w:rsidRDefault="00C23B98" w:rsidP="00C23B98">
            <w:pPr>
              <w:pStyle w:val="a4"/>
              <w:jc w:val="both"/>
              <w:rPr>
                <w:sz w:val="20"/>
                <w:szCs w:val="20"/>
              </w:rPr>
            </w:pPr>
            <w:r w:rsidRPr="005E2898">
              <w:rPr>
                <w:sz w:val="20"/>
                <w:szCs w:val="20"/>
              </w:rPr>
              <w:t xml:space="preserve">  </w:t>
            </w:r>
          </w:p>
          <w:p w:rsidR="0064272F" w:rsidRDefault="0064272F" w:rsidP="00C23B98">
            <w:pPr>
              <w:pStyle w:val="a4"/>
              <w:jc w:val="both"/>
              <w:rPr>
                <w:sz w:val="20"/>
                <w:szCs w:val="20"/>
              </w:rPr>
            </w:pPr>
          </w:p>
          <w:p w:rsidR="0064272F" w:rsidRDefault="0064272F" w:rsidP="00C23B98">
            <w:pPr>
              <w:pStyle w:val="a4"/>
              <w:jc w:val="both"/>
              <w:rPr>
                <w:sz w:val="20"/>
                <w:szCs w:val="20"/>
              </w:rPr>
            </w:pPr>
          </w:p>
          <w:p w:rsidR="0064272F" w:rsidRDefault="0064272F" w:rsidP="00C23B98">
            <w:pPr>
              <w:pStyle w:val="a4"/>
              <w:jc w:val="both"/>
              <w:rPr>
                <w:sz w:val="20"/>
                <w:szCs w:val="20"/>
              </w:rPr>
            </w:pPr>
          </w:p>
          <w:p w:rsidR="0064272F" w:rsidRPr="005E2898" w:rsidRDefault="0064272F" w:rsidP="00C23B98">
            <w:pPr>
              <w:pStyle w:val="a4"/>
              <w:jc w:val="both"/>
              <w:rPr>
                <w:sz w:val="20"/>
                <w:szCs w:val="20"/>
              </w:rPr>
            </w:pPr>
          </w:p>
          <w:p w:rsidR="002B7D3A" w:rsidRDefault="002B7D3A" w:rsidP="000A0226">
            <w:pPr>
              <w:pStyle w:val="a4"/>
              <w:jc w:val="both"/>
              <w:rPr>
                <w:rFonts w:ascii="Times New Roman" w:hAnsi="Times New Roman" w:cs="Times New Roman"/>
                <w:b/>
                <w:sz w:val="20"/>
                <w:szCs w:val="20"/>
              </w:rPr>
            </w:pPr>
          </w:p>
          <w:p w:rsidR="002B7D3A" w:rsidRPr="004D3C95" w:rsidRDefault="002B7D3A" w:rsidP="000A0226">
            <w:pPr>
              <w:pStyle w:val="a4"/>
              <w:jc w:val="both"/>
              <w:rPr>
                <w:rFonts w:ascii="Times New Roman" w:hAnsi="Times New Roman" w:cs="Times New Roman"/>
                <w:b/>
                <w:sz w:val="20"/>
                <w:szCs w:val="20"/>
              </w:rPr>
            </w:pPr>
          </w:p>
        </w:tc>
      </w:tr>
      <w:tr w:rsidR="00645FC2" w:rsidRPr="004D3C95" w:rsidTr="0096484A">
        <w:tc>
          <w:tcPr>
            <w:tcW w:w="11058" w:type="dxa"/>
          </w:tcPr>
          <w:p w:rsidR="00645FC2" w:rsidRDefault="00645FC2" w:rsidP="0096484A">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13, Пятница, 29.08.2014 г.</w:t>
            </w:r>
            <w:r>
              <w:rPr>
                <w:rFonts w:ascii="Monotype Corsiva" w:hAnsi="Monotype Corsiva"/>
                <w:b/>
                <w:sz w:val="16"/>
                <w:szCs w:val="16"/>
              </w:rPr>
              <w:t xml:space="preserve">                                                                      ЗАВЬЯЛОВСКИЙ   ВЕСТНИК                                                                                                          1</w:t>
            </w:r>
            <w:r>
              <w:rPr>
                <w:rFonts w:ascii="Monotype Corsiva" w:hAnsi="Monotype Corsiva"/>
                <w:b/>
                <w:sz w:val="16"/>
                <w:szCs w:val="16"/>
              </w:rPr>
              <w:t>4</w:t>
            </w:r>
          </w:p>
          <w:p w:rsidR="0064272F" w:rsidRPr="00943243" w:rsidRDefault="0064272F" w:rsidP="0064272F">
            <w:pPr>
              <w:jc w:val="center"/>
              <w:rPr>
                <w:b/>
                <w:sz w:val="20"/>
                <w:szCs w:val="20"/>
              </w:rPr>
            </w:pPr>
            <w:r w:rsidRPr="00943243">
              <w:rPr>
                <w:b/>
                <w:sz w:val="20"/>
                <w:szCs w:val="20"/>
              </w:rPr>
              <w:t>администрация</w:t>
            </w:r>
          </w:p>
          <w:p w:rsidR="0064272F" w:rsidRPr="00943243" w:rsidRDefault="0064272F" w:rsidP="0064272F">
            <w:pPr>
              <w:jc w:val="center"/>
              <w:rPr>
                <w:b/>
                <w:sz w:val="20"/>
                <w:szCs w:val="20"/>
              </w:rPr>
            </w:pPr>
            <w:proofErr w:type="spellStart"/>
            <w:r w:rsidRPr="00943243">
              <w:rPr>
                <w:b/>
                <w:sz w:val="20"/>
                <w:szCs w:val="20"/>
              </w:rPr>
              <w:t>Завьяловского</w:t>
            </w:r>
            <w:proofErr w:type="spellEnd"/>
            <w:r w:rsidRPr="00943243">
              <w:rPr>
                <w:b/>
                <w:sz w:val="20"/>
                <w:szCs w:val="20"/>
              </w:rPr>
              <w:t xml:space="preserve"> сельсовета</w:t>
            </w:r>
          </w:p>
          <w:p w:rsidR="0064272F" w:rsidRPr="00943243" w:rsidRDefault="0064272F" w:rsidP="0064272F">
            <w:pPr>
              <w:jc w:val="center"/>
              <w:rPr>
                <w:b/>
                <w:sz w:val="20"/>
                <w:szCs w:val="20"/>
              </w:rPr>
            </w:pPr>
            <w:proofErr w:type="spellStart"/>
            <w:r w:rsidRPr="00943243">
              <w:rPr>
                <w:b/>
                <w:sz w:val="20"/>
                <w:szCs w:val="20"/>
              </w:rPr>
              <w:t>Тогучинского</w:t>
            </w:r>
            <w:proofErr w:type="spellEnd"/>
            <w:r w:rsidRPr="00943243">
              <w:rPr>
                <w:b/>
                <w:sz w:val="20"/>
                <w:szCs w:val="20"/>
              </w:rPr>
              <w:t xml:space="preserve"> района</w:t>
            </w:r>
            <w:r>
              <w:rPr>
                <w:b/>
                <w:sz w:val="20"/>
                <w:szCs w:val="20"/>
              </w:rPr>
              <w:t xml:space="preserve"> </w:t>
            </w:r>
            <w:r w:rsidRPr="00943243">
              <w:rPr>
                <w:b/>
                <w:sz w:val="20"/>
                <w:szCs w:val="20"/>
              </w:rPr>
              <w:t>Новосибирской области</w:t>
            </w:r>
          </w:p>
          <w:p w:rsidR="0064272F" w:rsidRPr="00943243" w:rsidRDefault="0064272F" w:rsidP="0064272F">
            <w:pPr>
              <w:jc w:val="center"/>
              <w:rPr>
                <w:b/>
                <w:sz w:val="20"/>
                <w:szCs w:val="20"/>
              </w:rPr>
            </w:pPr>
          </w:p>
          <w:p w:rsidR="0064272F" w:rsidRPr="00943243" w:rsidRDefault="0064272F" w:rsidP="0064272F">
            <w:pPr>
              <w:jc w:val="center"/>
              <w:rPr>
                <w:b/>
                <w:sz w:val="20"/>
                <w:szCs w:val="20"/>
              </w:rPr>
            </w:pPr>
            <w:r w:rsidRPr="00943243">
              <w:rPr>
                <w:b/>
                <w:sz w:val="20"/>
                <w:szCs w:val="20"/>
              </w:rPr>
              <w:t>ПОСТАНОВЛЕНИЕ</w:t>
            </w:r>
          </w:p>
          <w:p w:rsidR="0064272F" w:rsidRPr="00943243" w:rsidRDefault="0064272F" w:rsidP="0064272F">
            <w:pPr>
              <w:jc w:val="both"/>
              <w:rPr>
                <w:sz w:val="20"/>
                <w:szCs w:val="20"/>
              </w:rPr>
            </w:pPr>
            <w:r w:rsidRPr="00943243">
              <w:rPr>
                <w:sz w:val="20"/>
                <w:szCs w:val="20"/>
              </w:rPr>
              <w:t xml:space="preserve"> </w:t>
            </w:r>
          </w:p>
          <w:tbl>
            <w:tblPr>
              <w:tblW w:w="0" w:type="auto"/>
              <w:tblInd w:w="3722" w:type="dxa"/>
              <w:tblLook w:val="01E0" w:firstRow="1" w:lastRow="1" w:firstColumn="1" w:lastColumn="1" w:noHBand="0" w:noVBand="0"/>
            </w:tblPr>
            <w:tblGrid>
              <w:gridCol w:w="1651"/>
              <w:gridCol w:w="659"/>
              <w:gridCol w:w="1080"/>
            </w:tblGrid>
            <w:tr w:rsidR="0064272F" w:rsidRPr="00943243" w:rsidTr="0096484A">
              <w:tc>
                <w:tcPr>
                  <w:tcW w:w="1651" w:type="dxa"/>
                  <w:hideMark/>
                </w:tcPr>
                <w:p w:rsidR="0064272F" w:rsidRPr="00943243" w:rsidRDefault="0064272F" w:rsidP="0096484A">
                  <w:pPr>
                    <w:ind w:right="175"/>
                    <w:rPr>
                      <w:sz w:val="20"/>
                      <w:szCs w:val="20"/>
                    </w:rPr>
                  </w:pPr>
                  <w:r w:rsidRPr="00943243">
                    <w:rPr>
                      <w:sz w:val="20"/>
                      <w:szCs w:val="20"/>
                    </w:rPr>
                    <w:t>29.08.2014</w:t>
                  </w:r>
                </w:p>
              </w:tc>
              <w:tc>
                <w:tcPr>
                  <w:tcW w:w="659" w:type="dxa"/>
                  <w:hideMark/>
                </w:tcPr>
                <w:p w:rsidR="0064272F" w:rsidRPr="00943243" w:rsidRDefault="0064272F" w:rsidP="0096484A">
                  <w:pPr>
                    <w:ind w:right="175"/>
                    <w:rPr>
                      <w:sz w:val="20"/>
                      <w:szCs w:val="20"/>
                    </w:rPr>
                  </w:pPr>
                  <w:r w:rsidRPr="00943243">
                    <w:rPr>
                      <w:sz w:val="20"/>
                      <w:szCs w:val="20"/>
                    </w:rPr>
                    <w:t>№</w:t>
                  </w:r>
                </w:p>
              </w:tc>
              <w:tc>
                <w:tcPr>
                  <w:tcW w:w="1080" w:type="dxa"/>
                  <w:hideMark/>
                </w:tcPr>
                <w:p w:rsidR="0064272F" w:rsidRPr="00943243" w:rsidRDefault="0064272F" w:rsidP="0096484A">
                  <w:pPr>
                    <w:ind w:right="175"/>
                    <w:rPr>
                      <w:sz w:val="20"/>
                      <w:szCs w:val="20"/>
                    </w:rPr>
                  </w:pPr>
                  <w:r w:rsidRPr="00943243">
                    <w:rPr>
                      <w:sz w:val="20"/>
                      <w:szCs w:val="20"/>
                    </w:rPr>
                    <w:t>126</w:t>
                  </w:r>
                </w:p>
              </w:tc>
            </w:tr>
          </w:tbl>
          <w:p w:rsidR="0064272F" w:rsidRPr="00943243" w:rsidRDefault="0064272F" w:rsidP="0064272F">
            <w:pPr>
              <w:ind w:left="150"/>
              <w:jc w:val="center"/>
              <w:rPr>
                <w:sz w:val="20"/>
                <w:szCs w:val="20"/>
              </w:rPr>
            </w:pPr>
            <w:proofErr w:type="spellStart"/>
            <w:r w:rsidRPr="00943243">
              <w:rPr>
                <w:sz w:val="20"/>
                <w:szCs w:val="20"/>
              </w:rPr>
              <w:t>с</w:t>
            </w:r>
            <w:proofErr w:type="gramStart"/>
            <w:r w:rsidRPr="00943243">
              <w:rPr>
                <w:sz w:val="20"/>
                <w:szCs w:val="20"/>
              </w:rPr>
              <w:t>.З</w:t>
            </w:r>
            <w:proofErr w:type="gramEnd"/>
            <w:r w:rsidRPr="00943243">
              <w:rPr>
                <w:sz w:val="20"/>
                <w:szCs w:val="20"/>
              </w:rPr>
              <w:t>авьялово</w:t>
            </w:r>
            <w:proofErr w:type="spellEnd"/>
          </w:p>
          <w:p w:rsidR="0064272F" w:rsidRPr="00943243" w:rsidRDefault="0064272F" w:rsidP="0064272F">
            <w:pPr>
              <w:jc w:val="center"/>
              <w:rPr>
                <w:sz w:val="20"/>
                <w:szCs w:val="20"/>
              </w:rPr>
            </w:pPr>
          </w:p>
          <w:p w:rsidR="0064272F" w:rsidRPr="00943243" w:rsidRDefault="0064272F" w:rsidP="0064272F">
            <w:pPr>
              <w:jc w:val="center"/>
              <w:rPr>
                <w:sz w:val="20"/>
                <w:szCs w:val="20"/>
              </w:rPr>
            </w:pPr>
            <w:r w:rsidRPr="00943243">
              <w:rPr>
                <w:sz w:val="20"/>
                <w:szCs w:val="20"/>
              </w:rPr>
              <w:t>О подготовке и содержании в готовности необходимых сил и сре</w:t>
            </w:r>
            <w:proofErr w:type="gramStart"/>
            <w:r w:rsidRPr="00943243">
              <w:rPr>
                <w:sz w:val="20"/>
                <w:szCs w:val="20"/>
              </w:rPr>
              <w:t>дств  дл</w:t>
            </w:r>
            <w:proofErr w:type="gramEnd"/>
            <w:r w:rsidRPr="00943243">
              <w:rPr>
                <w:sz w:val="20"/>
                <w:szCs w:val="20"/>
              </w:rPr>
              <w:t xml:space="preserve">я защиты  от  чрезвычайных ситуаций на территории </w:t>
            </w:r>
            <w:proofErr w:type="spellStart"/>
            <w:r w:rsidRPr="00943243">
              <w:rPr>
                <w:sz w:val="20"/>
                <w:szCs w:val="20"/>
              </w:rPr>
              <w:t>Завьяловского</w:t>
            </w:r>
            <w:proofErr w:type="spellEnd"/>
            <w:r w:rsidRPr="00943243">
              <w:rPr>
                <w:sz w:val="20"/>
                <w:szCs w:val="20"/>
              </w:rPr>
              <w:t xml:space="preserve"> сельсовета </w:t>
            </w:r>
            <w:proofErr w:type="spellStart"/>
            <w:r w:rsidRPr="00943243">
              <w:rPr>
                <w:sz w:val="20"/>
                <w:szCs w:val="20"/>
              </w:rPr>
              <w:t>Тогучинского</w:t>
            </w:r>
            <w:proofErr w:type="spellEnd"/>
            <w:r w:rsidRPr="00943243">
              <w:rPr>
                <w:sz w:val="20"/>
                <w:szCs w:val="20"/>
              </w:rPr>
              <w:t xml:space="preserve"> района Новосибирской области</w:t>
            </w:r>
          </w:p>
          <w:p w:rsidR="0064272F" w:rsidRPr="00943243" w:rsidRDefault="0064272F" w:rsidP="0064272F">
            <w:pPr>
              <w:jc w:val="center"/>
              <w:rPr>
                <w:sz w:val="20"/>
                <w:szCs w:val="20"/>
              </w:rPr>
            </w:pPr>
          </w:p>
          <w:p w:rsidR="0064272F" w:rsidRPr="00943243" w:rsidRDefault="0064272F" w:rsidP="0064272F">
            <w:pPr>
              <w:jc w:val="both"/>
              <w:rPr>
                <w:sz w:val="20"/>
                <w:szCs w:val="20"/>
              </w:rPr>
            </w:pPr>
            <w:r w:rsidRPr="00943243">
              <w:rPr>
                <w:sz w:val="20"/>
                <w:szCs w:val="20"/>
              </w:rPr>
              <w:t xml:space="preserve">         Во исполнение Федеральных законов от 21.12.1994 года № 68-ФЗ «О защите населения и территории от чрезвычайных ситуаций природного и техногенного характера», от 06.10.2002 года № 131-ФЗ «Об общих принципах организации местного самоуправления в Российской Федерации» администрация </w:t>
            </w:r>
            <w:proofErr w:type="spellStart"/>
            <w:r w:rsidRPr="00943243">
              <w:rPr>
                <w:sz w:val="20"/>
                <w:szCs w:val="20"/>
              </w:rPr>
              <w:t>Завьяловского</w:t>
            </w:r>
            <w:proofErr w:type="spellEnd"/>
            <w:r w:rsidRPr="00943243">
              <w:rPr>
                <w:sz w:val="20"/>
                <w:szCs w:val="20"/>
              </w:rPr>
              <w:t xml:space="preserve"> сельсовета </w:t>
            </w:r>
            <w:proofErr w:type="spellStart"/>
            <w:r w:rsidRPr="00943243">
              <w:rPr>
                <w:sz w:val="20"/>
                <w:szCs w:val="20"/>
              </w:rPr>
              <w:t>Тогучинского</w:t>
            </w:r>
            <w:proofErr w:type="spellEnd"/>
            <w:r w:rsidRPr="00943243">
              <w:rPr>
                <w:sz w:val="20"/>
                <w:szCs w:val="20"/>
              </w:rPr>
              <w:t xml:space="preserve"> района Новосибирской области</w:t>
            </w:r>
          </w:p>
          <w:p w:rsidR="0064272F" w:rsidRPr="00943243" w:rsidRDefault="0064272F" w:rsidP="0064272F">
            <w:pPr>
              <w:rPr>
                <w:color w:val="000000"/>
                <w:sz w:val="20"/>
                <w:szCs w:val="20"/>
              </w:rPr>
            </w:pPr>
            <w:r w:rsidRPr="00943243">
              <w:rPr>
                <w:sz w:val="20"/>
                <w:szCs w:val="20"/>
              </w:rPr>
              <w:t>ПОСТАНОВЛЯЕТ:</w:t>
            </w:r>
          </w:p>
          <w:p w:rsidR="0064272F" w:rsidRPr="00943243" w:rsidRDefault="0064272F" w:rsidP="0064272F">
            <w:pPr>
              <w:numPr>
                <w:ilvl w:val="0"/>
                <w:numId w:val="11"/>
              </w:numPr>
              <w:jc w:val="both"/>
              <w:rPr>
                <w:sz w:val="20"/>
                <w:szCs w:val="20"/>
              </w:rPr>
            </w:pPr>
            <w:r w:rsidRPr="00943243">
              <w:rPr>
                <w:sz w:val="20"/>
                <w:szCs w:val="20"/>
              </w:rPr>
              <w:t>Утвердить прилагаемый список состава сил и сре</w:t>
            </w:r>
            <w:proofErr w:type="gramStart"/>
            <w:r w:rsidRPr="00943243">
              <w:rPr>
                <w:sz w:val="20"/>
                <w:szCs w:val="20"/>
              </w:rPr>
              <w:t>дств дл</w:t>
            </w:r>
            <w:proofErr w:type="gramEnd"/>
            <w:r w:rsidRPr="00943243">
              <w:rPr>
                <w:sz w:val="20"/>
                <w:szCs w:val="20"/>
              </w:rPr>
              <w:t xml:space="preserve">я  защиты  от  чрезвычайных ситуаций  на территории </w:t>
            </w:r>
            <w:proofErr w:type="spellStart"/>
            <w:r w:rsidRPr="00943243">
              <w:rPr>
                <w:sz w:val="20"/>
                <w:szCs w:val="20"/>
              </w:rPr>
              <w:t>Завьяловского</w:t>
            </w:r>
            <w:proofErr w:type="spellEnd"/>
            <w:r w:rsidRPr="00943243">
              <w:rPr>
                <w:sz w:val="20"/>
                <w:szCs w:val="20"/>
              </w:rPr>
              <w:t xml:space="preserve"> сельсовета </w:t>
            </w:r>
            <w:proofErr w:type="spellStart"/>
            <w:r w:rsidRPr="00943243">
              <w:rPr>
                <w:sz w:val="20"/>
                <w:szCs w:val="20"/>
              </w:rPr>
              <w:t>Тогучинского</w:t>
            </w:r>
            <w:proofErr w:type="spellEnd"/>
            <w:r w:rsidRPr="00943243">
              <w:rPr>
                <w:sz w:val="20"/>
                <w:szCs w:val="20"/>
              </w:rPr>
              <w:t xml:space="preserve"> района Новосибирской области.</w:t>
            </w:r>
          </w:p>
          <w:p w:rsidR="0064272F" w:rsidRPr="00943243" w:rsidRDefault="0064272F" w:rsidP="0064272F">
            <w:pPr>
              <w:numPr>
                <w:ilvl w:val="0"/>
                <w:numId w:val="11"/>
              </w:numPr>
              <w:jc w:val="both"/>
              <w:rPr>
                <w:sz w:val="20"/>
                <w:szCs w:val="20"/>
              </w:rPr>
            </w:pPr>
            <w:r w:rsidRPr="00943243">
              <w:rPr>
                <w:sz w:val="20"/>
                <w:szCs w:val="20"/>
              </w:rPr>
              <w:t xml:space="preserve">Постановление Главы </w:t>
            </w:r>
            <w:proofErr w:type="spellStart"/>
            <w:r w:rsidRPr="00943243">
              <w:rPr>
                <w:sz w:val="20"/>
                <w:szCs w:val="20"/>
              </w:rPr>
              <w:t>Завьяловского</w:t>
            </w:r>
            <w:proofErr w:type="spellEnd"/>
            <w:r w:rsidRPr="00943243">
              <w:rPr>
                <w:sz w:val="20"/>
                <w:szCs w:val="20"/>
              </w:rPr>
              <w:t xml:space="preserve"> сельсовета </w:t>
            </w:r>
            <w:proofErr w:type="spellStart"/>
            <w:r w:rsidRPr="00943243">
              <w:rPr>
                <w:sz w:val="20"/>
                <w:szCs w:val="20"/>
              </w:rPr>
              <w:t>Тогучинского</w:t>
            </w:r>
            <w:proofErr w:type="spellEnd"/>
            <w:r w:rsidRPr="00943243">
              <w:rPr>
                <w:sz w:val="20"/>
                <w:szCs w:val="20"/>
              </w:rPr>
              <w:t xml:space="preserve"> района Новосиби</w:t>
            </w:r>
            <w:r w:rsidRPr="00943243">
              <w:rPr>
                <w:sz w:val="20"/>
                <w:szCs w:val="20"/>
              </w:rPr>
              <w:t>р</w:t>
            </w:r>
            <w:r w:rsidRPr="00943243">
              <w:rPr>
                <w:sz w:val="20"/>
                <w:szCs w:val="20"/>
              </w:rPr>
              <w:t>ской области от 29.03.2013 № 25 «О подготовке и содержании в готовности необходимых сил и сре</w:t>
            </w:r>
            <w:proofErr w:type="gramStart"/>
            <w:r w:rsidRPr="00943243">
              <w:rPr>
                <w:sz w:val="20"/>
                <w:szCs w:val="20"/>
              </w:rPr>
              <w:t>дств  дл</w:t>
            </w:r>
            <w:proofErr w:type="gramEnd"/>
            <w:r w:rsidRPr="00943243">
              <w:rPr>
                <w:sz w:val="20"/>
                <w:szCs w:val="20"/>
              </w:rPr>
              <w:t xml:space="preserve">я защиты  от  чрезвычайных ситуаций на территории </w:t>
            </w:r>
            <w:proofErr w:type="spellStart"/>
            <w:r w:rsidRPr="00943243">
              <w:rPr>
                <w:sz w:val="20"/>
                <w:szCs w:val="20"/>
              </w:rPr>
              <w:t>Завьяловского</w:t>
            </w:r>
            <w:proofErr w:type="spellEnd"/>
            <w:r w:rsidRPr="00943243">
              <w:rPr>
                <w:sz w:val="20"/>
                <w:szCs w:val="20"/>
              </w:rPr>
              <w:t xml:space="preserve"> сельсовета </w:t>
            </w:r>
            <w:proofErr w:type="spellStart"/>
            <w:r w:rsidRPr="00943243">
              <w:rPr>
                <w:sz w:val="20"/>
                <w:szCs w:val="20"/>
              </w:rPr>
              <w:t>Тогучинского</w:t>
            </w:r>
            <w:proofErr w:type="spellEnd"/>
            <w:r w:rsidRPr="00943243">
              <w:rPr>
                <w:sz w:val="20"/>
                <w:szCs w:val="20"/>
              </w:rPr>
              <w:t xml:space="preserve"> района Новосибирской области» считать утратившим силу.</w:t>
            </w:r>
          </w:p>
          <w:p w:rsidR="0064272F" w:rsidRPr="00943243" w:rsidRDefault="0064272F" w:rsidP="0064272F">
            <w:pPr>
              <w:numPr>
                <w:ilvl w:val="0"/>
                <w:numId w:val="11"/>
              </w:numPr>
              <w:autoSpaceDE w:val="0"/>
              <w:autoSpaceDN w:val="0"/>
              <w:adjustRightInd w:val="0"/>
              <w:jc w:val="both"/>
              <w:rPr>
                <w:b/>
                <w:sz w:val="20"/>
                <w:szCs w:val="20"/>
              </w:rPr>
            </w:pPr>
            <w:r w:rsidRPr="00943243">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943243">
              <w:rPr>
                <w:color w:val="000000"/>
                <w:sz w:val="20"/>
                <w:szCs w:val="20"/>
              </w:rPr>
              <w:t>Завьяловский</w:t>
            </w:r>
            <w:proofErr w:type="spellEnd"/>
            <w:r w:rsidRPr="00943243">
              <w:rPr>
                <w:color w:val="000000"/>
                <w:sz w:val="20"/>
                <w:szCs w:val="20"/>
              </w:rPr>
              <w:t xml:space="preserve"> Вестник» и на официальном сайте администрации </w:t>
            </w:r>
            <w:proofErr w:type="spellStart"/>
            <w:r w:rsidRPr="00943243">
              <w:rPr>
                <w:color w:val="000000"/>
                <w:sz w:val="20"/>
                <w:szCs w:val="20"/>
              </w:rPr>
              <w:t>Завьяловского</w:t>
            </w:r>
            <w:proofErr w:type="spellEnd"/>
            <w:r w:rsidRPr="00943243">
              <w:rPr>
                <w:color w:val="000000"/>
                <w:sz w:val="20"/>
                <w:szCs w:val="20"/>
              </w:rPr>
              <w:t xml:space="preserve"> сельсовета.</w:t>
            </w:r>
          </w:p>
          <w:p w:rsidR="0064272F" w:rsidRPr="00943243" w:rsidRDefault="0064272F" w:rsidP="0064272F">
            <w:pPr>
              <w:numPr>
                <w:ilvl w:val="0"/>
                <w:numId w:val="11"/>
              </w:numPr>
              <w:jc w:val="both"/>
              <w:rPr>
                <w:sz w:val="20"/>
                <w:szCs w:val="20"/>
              </w:rPr>
            </w:pPr>
            <w:proofErr w:type="gramStart"/>
            <w:r w:rsidRPr="00943243">
              <w:rPr>
                <w:spacing w:val="-1"/>
                <w:sz w:val="20"/>
                <w:szCs w:val="20"/>
              </w:rPr>
              <w:t>Контроль  за</w:t>
            </w:r>
            <w:proofErr w:type="gramEnd"/>
            <w:r w:rsidRPr="00943243">
              <w:rPr>
                <w:spacing w:val="-1"/>
                <w:sz w:val="20"/>
                <w:szCs w:val="20"/>
              </w:rPr>
              <w:t xml:space="preserve">    исполнением    данного    постановления  оставляю за собой.</w:t>
            </w:r>
          </w:p>
          <w:p w:rsidR="0064272F" w:rsidRPr="00943243" w:rsidRDefault="0064272F" w:rsidP="0064272F">
            <w:pPr>
              <w:jc w:val="both"/>
              <w:rPr>
                <w:sz w:val="20"/>
                <w:szCs w:val="20"/>
              </w:rPr>
            </w:pPr>
          </w:p>
          <w:p w:rsidR="0064272F" w:rsidRPr="00943243" w:rsidRDefault="0064272F" w:rsidP="0064272F">
            <w:pPr>
              <w:jc w:val="both"/>
              <w:rPr>
                <w:sz w:val="20"/>
                <w:szCs w:val="20"/>
              </w:rPr>
            </w:pPr>
            <w:r w:rsidRPr="00943243">
              <w:rPr>
                <w:sz w:val="20"/>
                <w:szCs w:val="20"/>
              </w:rPr>
              <w:t xml:space="preserve">Глава </w:t>
            </w:r>
            <w:proofErr w:type="spellStart"/>
            <w:r w:rsidRPr="00943243">
              <w:rPr>
                <w:sz w:val="20"/>
                <w:szCs w:val="20"/>
              </w:rPr>
              <w:t>Завьяловского</w:t>
            </w:r>
            <w:proofErr w:type="spellEnd"/>
            <w:r w:rsidRPr="00943243">
              <w:rPr>
                <w:sz w:val="20"/>
                <w:szCs w:val="20"/>
              </w:rPr>
              <w:t xml:space="preserve"> сельсовета                                                   </w:t>
            </w:r>
            <w:proofErr w:type="spellStart"/>
            <w:r w:rsidRPr="00943243">
              <w:rPr>
                <w:sz w:val="20"/>
                <w:szCs w:val="20"/>
              </w:rPr>
              <w:t>В.В.Шарыкалов</w:t>
            </w:r>
            <w:proofErr w:type="spellEnd"/>
            <w:r w:rsidRPr="00943243">
              <w:rPr>
                <w:sz w:val="20"/>
                <w:szCs w:val="20"/>
              </w:rPr>
              <w:t xml:space="preserve">                                  </w:t>
            </w:r>
          </w:p>
          <w:p w:rsidR="0064272F" w:rsidRPr="00943243" w:rsidRDefault="0064272F" w:rsidP="0064272F">
            <w:pPr>
              <w:rPr>
                <w:sz w:val="20"/>
                <w:szCs w:val="20"/>
              </w:rPr>
            </w:pPr>
            <w:proofErr w:type="spellStart"/>
            <w:r w:rsidRPr="00943243">
              <w:rPr>
                <w:sz w:val="20"/>
                <w:szCs w:val="20"/>
              </w:rPr>
              <w:t>Тогучинского</w:t>
            </w:r>
            <w:proofErr w:type="spellEnd"/>
            <w:r w:rsidRPr="00943243">
              <w:rPr>
                <w:sz w:val="20"/>
                <w:szCs w:val="20"/>
              </w:rPr>
              <w:t xml:space="preserve"> района Новосибирской области</w:t>
            </w:r>
          </w:p>
          <w:p w:rsidR="0064272F" w:rsidRPr="00943243" w:rsidRDefault="0064272F" w:rsidP="0064272F">
            <w:pPr>
              <w:jc w:val="center"/>
              <w:rPr>
                <w:sz w:val="20"/>
                <w:szCs w:val="20"/>
              </w:rPr>
            </w:pPr>
            <w:r>
              <w:rPr>
                <w:sz w:val="20"/>
                <w:szCs w:val="20"/>
              </w:rPr>
              <w:t>------------------------------------------------------------------------------------------------------------------------------------------------------------------</w:t>
            </w:r>
          </w:p>
          <w:p w:rsidR="0064272F" w:rsidRPr="00943243" w:rsidRDefault="0064272F" w:rsidP="0064272F">
            <w:pPr>
              <w:jc w:val="right"/>
              <w:rPr>
                <w:sz w:val="16"/>
                <w:szCs w:val="16"/>
              </w:rPr>
            </w:pPr>
            <w:r w:rsidRPr="00943243">
              <w:rPr>
                <w:sz w:val="16"/>
                <w:szCs w:val="16"/>
              </w:rPr>
              <w:t>Приложение № 1</w:t>
            </w:r>
          </w:p>
          <w:p w:rsidR="0064272F" w:rsidRPr="00943243" w:rsidRDefault="0064272F" w:rsidP="0064272F">
            <w:pPr>
              <w:jc w:val="right"/>
              <w:rPr>
                <w:sz w:val="16"/>
                <w:szCs w:val="16"/>
              </w:rPr>
            </w:pPr>
            <w:r w:rsidRPr="00943243">
              <w:rPr>
                <w:sz w:val="16"/>
                <w:szCs w:val="16"/>
              </w:rPr>
              <w:t>к постановлению администрации</w:t>
            </w:r>
          </w:p>
          <w:p w:rsidR="0064272F" w:rsidRPr="00943243" w:rsidRDefault="0064272F" w:rsidP="0064272F">
            <w:pPr>
              <w:jc w:val="right"/>
              <w:rPr>
                <w:sz w:val="16"/>
                <w:szCs w:val="16"/>
              </w:rPr>
            </w:pPr>
            <w:proofErr w:type="spellStart"/>
            <w:r w:rsidRPr="00943243">
              <w:rPr>
                <w:sz w:val="16"/>
                <w:szCs w:val="16"/>
              </w:rPr>
              <w:t>Завьяловского</w:t>
            </w:r>
            <w:proofErr w:type="spellEnd"/>
            <w:r w:rsidRPr="00943243">
              <w:rPr>
                <w:sz w:val="16"/>
                <w:szCs w:val="16"/>
              </w:rPr>
              <w:t xml:space="preserve"> сельсовета </w:t>
            </w:r>
            <w:proofErr w:type="spellStart"/>
            <w:r w:rsidRPr="00943243">
              <w:rPr>
                <w:sz w:val="16"/>
                <w:szCs w:val="16"/>
              </w:rPr>
              <w:t>Тогучинского</w:t>
            </w:r>
            <w:proofErr w:type="spellEnd"/>
            <w:r w:rsidRPr="00943243">
              <w:rPr>
                <w:sz w:val="16"/>
                <w:szCs w:val="16"/>
              </w:rPr>
              <w:t xml:space="preserve"> района </w:t>
            </w:r>
          </w:p>
          <w:p w:rsidR="0064272F" w:rsidRPr="00943243" w:rsidRDefault="0064272F" w:rsidP="0064272F">
            <w:pPr>
              <w:jc w:val="right"/>
              <w:rPr>
                <w:sz w:val="16"/>
                <w:szCs w:val="16"/>
              </w:rPr>
            </w:pPr>
            <w:r w:rsidRPr="00943243">
              <w:rPr>
                <w:sz w:val="16"/>
                <w:szCs w:val="16"/>
              </w:rPr>
              <w:t>Новосибирской области от 29.08.2014г № 126</w:t>
            </w:r>
          </w:p>
          <w:p w:rsidR="0064272F" w:rsidRPr="00943243" w:rsidRDefault="0064272F" w:rsidP="0064272F">
            <w:pPr>
              <w:jc w:val="right"/>
              <w:rPr>
                <w:sz w:val="16"/>
                <w:szCs w:val="16"/>
              </w:rPr>
            </w:pPr>
          </w:p>
          <w:p w:rsidR="0064272F" w:rsidRPr="00943243" w:rsidRDefault="0064272F" w:rsidP="0064272F">
            <w:pPr>
              <w:jc w:val="center"/>
              <w:rPr>
                <w:sz w:val="18"/>
                <w:szCs w:val="18"/>
              </w:rPr>
            </w:pPr>
            <w:r w:rsidRPr="00943243">
              <w:rPr>
                <w:sz w:val="18"/>
                <w:szCs w:val="18"/>
              </w:rPr>
              <w:t>Состав сил и сре</w:t>
            </w:r>
            <w:proofErr w:type="gramStart"/>
            <w:r w:rsidRPr="00943243">
              <w:rPr>
                <w:sz w:val="18"/>
                <w:szCs w:val="18"/>
              </w:rPr>
              <w:t>дств дл</w:t>
            </w:r>
            <w:proofErr w:type="gramEnd"/>
            <w:r w:rsidRPr="00943243">
              <w:rPr>
                <w:sz w:val="18"/>
                <w:szCs w:val="18"/>
              </w:rPr>
              <w:t xml:space="preserve">я  защиты  от  чрезвычайных ситуаций </w:t>
            </w:r>
          </w:p>
          <w:p w:rsidR="0064272F" w:rsidRPr="00943243" w:rsidRDefault="0064272F" w:rsidP="0064272F">
            <w:pPr>
              <w:jc w:val="center"/>
              <w:rPr>
                <w:sz w:val="18"/>
                <w:szCs w:val="18"/>
              </w:rPr>
            </w:pPr>
            <w:r w:rsidRPr="00943243">
              <w:rPr>
                <w:sz w:val="18"/>
                <w:szCs w:val="18"/>
              </w:rPr>
              <w:t xml:space="preserve"> на территории </w:t>
            </w:r>
            <w:proofErr w:type="spellStart"/>
            <w:r w:rsidRPr="00943243">
              <w:rPr>
                <w:sz w:val="18"/>
                <w:szCs w:val="18"/>
              </w:rPr>
              <w:t>Завьяловского</w:t>
            </w:r>
            <w:proofErr w:type="spellEnd"/>
            <w:r w:rsidRPr="00943243">
              <w:rPr>
                <w:sz w:val="18"/>
                <w:szCs w:val="18"/>
              </w:rPr>
              <w:t xml:space="preserve"> сельсовета </w:t>
            </w:r>
            <w:proofErr w:type="spellStart"/>
            <w:r w:rsidRPr="00943243">
              <w:rPr>
                <w:sz w:val="18"/>
                <w:szCs w:val="18"/>
              </w:rPr>
              <w:t>Тогучинского</w:t>
            </w:r>
            <w:proofErr w:type="spellEnd"/>
            <w:r w:rsidRPr="00943243">
              <w:rPr>
                <w:sz w:val="18"/>
                <w:szCs w:val="18"/>
              </w:rPr>
              <w:t xml:space="preserve"> района Новосибирской области.</w:t>
            </w:r>
          </w:p>
          <w:tbl>
            <w:tblPr>
              <w:tblW w:w="10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1514"/>
              <w:gridCol w:w="1345"/>
              <w:gridCol w:w="1345"/>
              <w:gridCol w:w="673"/>
              <w:gridCol w:w="2018"/>
              <w:gridCol w:w="1514"/>
              <w:gridCol w:w="1682"/>
            </w:tblGrid>
            <w:tr w:rsidR="0064272F" w:rsidRPr="00943243" w:rsidTr="000F5EA1">
              <w:trPr>
                <w:trHeight w:val="693"/>
              </w:trPr>
              <w:tc>
                <w:tcPr>
                  <w:tcW w:w="505" w:type="dxa"/>
                  <w:vMerge w:val="restart"/>
                  <w:shd w:val="clear" w:color="auto" w:fill="auto"/>
                </w:tcPr>
                <w:p w:rsidR="0064272F" w:rsidRPr="00943243" w:rsidRDefault="0064272F" w:rsidP="0096484A">
                  <w:pPr>
                    <w:jc w:val="center"/>
                    <w:rPr>
                      <w:sz w:val="18"/>
                      <w:szCs w:val="18"/>
                    </w:rPr>
                  </w:pPr>
                  <w:r w:rsidRPr="00943243">
                    <w:rPr>
                      <w:sz w:val="18"/>
                      <w:szCs w:val="18"/>
                    </w:rPr>
                    <w:t xml:space="preserve">№ </w:t>
                  </w:r>
                  <w:proofErr w:type="gramStart"/>
                  <w:r w:rsidRPr="00943243">
                    <w:rPr>
                      <w:sz w:val="18"/>
                      <w:szCs w:val="18"/>
                    </w:rPr>
                    <w:t>п</w:t>
                  </w:r>
                  <w:proofErr w:type="gramEnd"/>
                  <w:r w:rsidRPr="00943243">
                    <w:rPr>
                      <w:sz w:val="18"/>
                      <w:szCs w:val="18"/>
                    </w:rPr>
                    <w:t>/п</w:t>
                  </w:r>
                </w:p>
                <w:p w:rsidR="0064272F" w:rsidRPr="00943243" w:rsidRDefault="0064272F" w:rsidP="0096484A">
                  <w:pPr>
                    <w:jc w:val="center"/>
                    <w:rPr>
                      <w:sz w:val="18"/>
                      <w:szCs w:val="18"/>
                    </w:rPr>
                  </w:pPr>
                </w:p>
                <w:p w:rsidR="0064272F" w:rsidRPr="00943243" w:rsidRDefault="0064272F" w:rsidP="0096484A">
                  <w:pPr>
                    <w:jc w:val="center"/>
                    <w:rPr>
                      <w:sz w:val="18"/>
                      <w:szCs w:val="18"/>
                    </w:rPr>
                  </w:pPr>
                </w:p>
              </w:tc>
              <w:tc>
                <w:tcPr>
                  <w:tcW w:w="1514" w:type="dxa"/>
                  <w:vMerge w:val="restart"/>
                  <w:shd w:val="clear" w:color="auto" w:fill="auto"/>
                </w:tcPr>
                <w:p w:rsidR="0064272F" w:rsidRPr="00943243" w:rsidRDefault="0064272F" w:rsidP="0096484A">
                  <w:pPr>
                    <w:jc w:val="center"/>
                    <w:rPr>
                      <w:sz w:val="18"/>
                      <w:szCs w:val="18"/>
                    </w:rPr>
                  </w:pPr>
                  <w:proofErr w:type="spellStart"/>
                  <w:proofErr w:type="gramStart"/>
                  <w:r w:rsidRPr="00943243">
                    <w:rPr>
                      <w:sz w:val="18"/>
                      <w:szCs w:val="18"/>
                    </w:rPr>
                    <w:t>Принадлеж-ность</w:t>
                  </w:r>
                  <w:proofErr w:type="spellEnd"/>
                  <w:proofErr w:type="gramEnd"/>
                  <w:r w:rsidRPr="00943243">
                    <w:rPr>
                      <w:sz w:val="18"/>
                      <w:szCs w:val="18"/>
                    </w:rPr>
                    <w:t xml:space="preserve"> </w:t>
                  </w:r>
                  <w:proofErr w:type="spellStart"/>
                  <w:r w:rsidRPr="00943243">
                    <w:rPr>
                      <w:sz w:val="18"/>
                      <w:szCs w:val="18"/>
                    </w:rPr>
                    <w:t>формирова-ния</w:t>
                  </w:r>
                  <w:proofErr w:type="spellEnd"/>
                </w:p>
              </w:tc>
              <w:tc>
                <w:tcPr>
                  <w:tcW w:w="1345" w:type="dxa"/>
                  <w:vMerge w:val="restart"/>
                  <w:shd w:val="clear" w:color="auto" w:fill="auto"/>
                </w:tcPr>
                <w:p w:rsidR="0064272F" w:rsidRPr="00943243" w:rsidRDefault="0064272F" w:rsidP="0096484A">
                  <w:pPr>
                    <w:jc w:val="center"/>
                    <w:rPr>
                      <w:sz w:val="18"/>
                      <w:szCs w:val="18"/>
                    </w:rPr>
                  </w:pPr>
                  <w:proofErr w:type="spellStart"/>
                  <w:r w:rsidRPr="00943243">
                    <w:rPr>
                      <w:sz w:val="18"/>
                      <w:szCs w:val="18"/>
                    </w:rPr>
                    <w:t>Наимено</w:t>
                  </w:r>
                  <w:proofErr w:type="spellEnd"/>
                  <w:r w:rsidRPr="00943243">
                    <w:rPr>
                      <w:sz w:val="18"/>
                      <w:szCs w:val="18"/>
                    </w:rPr>
                    <w:t>-</w:t>
                  </w:r>
                </w:p>
                <w:p w:rsidR="0064272F" w:rsidRPr="00943243" w:rsidRDefault="0064272F" w:rsidP="0096484A">
                  <w:pPr>
                    <w:jc w:val="center"/>
                    <w:rPr>
                      <w:sz w:val="18"/>
                      <w:szCs w:val="18"/>
                    </w:rPr>
                  </w:pPr>
                  <w:proofErr w:type="spellStart"/>
                  <w:r w:rsidRPr="00943243">
                    <w:rPr>
                      <w:sz w:val="18"/>
                      <w:szCs w:val="18"/>
                    </w:rPr>
                    <w:t>вание</w:t>
                  </w:r>
                  <w:proofErr w:type="spellEnd"/>
                  <w:r w:rsidRPr="00943243">
                    <w:rPr>
                      <w:sz w:val="18"/>
                      <w:szCs w:val="18"/>
                    </w:rPr>
                    <w:t xml:space="preserve"> </w:t>
                  </w:r>
                </w:p>
                <w:p w:rsidR="0064272F" w:rsidRPr="00943243" w:rsidRDefault="0064272F" w:rsidP="0096484A">
                  <w:pPr>
                    <w:jc w:val="center"/>
                    <w:rPr>
                      <w:sz w:val="18"/>
                      <w:szCs w:val="18"/>
                    </w:rPr>
                  </w:pPr>
                  <w:proofErr w:type="spellStart"/>
                  <w:r w:rsidRPr="00943243">
                    <w:rPr>
                      <w:sz w:val="18"/>
                      <w:szCs w:val="18"/>
                    </w:rPr>
                    <w:t>формиро</w:t>
                  </w:r>
                  <w:proofErr w:type="spellEnd"/>
                  <w:r w:rsidRPr="00943243">
                    <w:rPr>
                      <w:sz w:val="18"/>
                      <w:szCs w:val="18"/>
                    </w:rPr>
                    <w:t>-</w:t>
                  </w:r>
                </w:p>
                <w:p w:rsidR="0064272F" w:rsidRPr="00943243" w:rsidRDefault="0064272F" w:rsidP="0096484A">
                  <w:pPr>
                    <w:jc w:val="center"/>
                    <w:rPr>
                      <w:sz w:val="18"/>
                      <w:szCs w:val="18"/>
                    </w:rPr>
                  </w:pPr>
                  <w:proofErr w:type="spellStart"/>
                  <w:r w:rsidRPr="00943243">
                    <w:rPr>
                      <w:sz w:val="18"/>
                      <w:szCs w:val="18"/>
                    </w:rPr>
                    <w:t>ваний</w:t>
                  </w:r>
                  <w:proofErr w:type="spellEnd"/>
                </w:p>
              </w:tc>
              <w:tc>
                <w:tcPr>
                  <w:tcW w:w="1345" w:type="dxa"/>
                  <w:vMerge w:val="restart"/>
                  <w:shd w:val="clear" w:color="auto" w:fill="auto"/>
                </w:tcPr>
                <w:p w:rsidR="0064272F" w:rsidRPr="00943243" w:rsidRDefault="0064272F" w:rsidP="0096484A">
                  <w:pPr>
                    <w:jc w:val="center"/>
                    <w:rPr>
                      <w:sz w:val="18"/>
                      <w:szCs w:val="18"/>
                    </w:rPr>
                  </w:pPr>
                  <w:r w:rsidRPr="00943243">
                    <w:rPr>
                      <w:sz w:val="18"/>
                      <w:szCs w:val="18"/>
                    </w:rPr>
                    <w:t xml:space="preserve">Место </w:t>
                  </w:r>
                  <w:proofErr w:type="spellStart"/>
                  <w:r w:rsidRPr="00943243">
                    <w:rPr>
                      <w:sz w:val="18"/>
                      <w:szCs w:val="18"/>
                    </w:rPr>
                    <w:t>дислока</w:t>
                  </w:r>
                  <w:proofErr w:type="spellEnd"/>
                </w:p>
                <w:p w:rsidR="0064272F" w:rsidRPr="00943243" w:rsidRDefault="0064272F" w:rsidP="0096484A">
                  <w:pPr>
                    <w:jc w:val="center"/>
                    <w:rPr>
                      <w:sz w:val="18"/>
                      <w:szCs w:val="18"/>
                    </w:rPr>
                  </w:pPr>
                  <w:proofErr w:type="spellStart"/>
                  <w:r w:rsidRPr="00943243">
                    <w:rPr>
                      <w:sz w:val="18"/>
                      <w:szCs w:val="18"/>
                    </w:rPr>
                    <w:t>ции</w:t>
                  </w:r>
                  <w:proofErr w:type="spellEnd"/>
                </w:p>
              </w:tc>
              <w:tc>
                <w:tcPr>
                  <w:tcW w:w="673" w:type="dxa"/>
                  <w:vMerge w:val="restart"/>
                  <w:shd w:val="clear" w:color="auto" w:fill="auto"/>
                </w:tcPr>
                <w:p w:rsidR="0064272F" w:rsidRPr="00943243" w:rsidRDefault="0064272F" w:rsidP="0096484A">
                  <w:pPr>
                    <w:jc w:val="center"/>
                    <w:rPr>
                      <w:sz w:val="18"/>
                      <w:szCs w:val="18"/>
                    </w:rPr>
                  </w:pPr>
                  <w:r w:rsidRPr="00943243">
                    <w:rPr>
                      <w:sz w:val="18"/>
                      <w:szCs w:val="18"/>
                    </w:rPr>
                    <w:t>Кол-во</w:t>
                  </w:r>
                </w:p>
                <w:p w:rsidR="0064272F" w:rsidRPr="00943243" w:rsidRDefault="0064272F" w:rsidP="0096484A">
                  <w:pPr>
                    <w:jc w:val="center"/>
                    <w:rPr>
                      <w:sz w:val="18"/>
                      <w:szCs w:val="18"/>
                    </w:rPr>
                  </w:pPr>
                  <w:r w:rsidRPr="00943243">
                    <w:rPr>
                      <w:sz w:val="18"/>
                      <w:szCs w:val="18"/>
                    </w:rPr>
                    <w:t>чел</w:t>
                  </w:r>
                </w:p>
              </w:tc>
              <w:tc>
                <w:tcPr>
                  <w:tcW w:w="2018" w:type="dxa"/>
                  <w:vMerge w:val="restart"/>
                  <w:shd w:val="clear" w:color="auto" w:fill="auto"/>
                </w:tcPr>
                <w:p w:rsidR="0064272F" w:rsidRPr="00943243" w:rsidRDefault="0064272F" w:rsidP="0096484A">
                  <w:pPr>
                    <w:jc w:val="center"/>
                    <w:rPr>
                      <w:sz w:val="18"/>
                      <w:szCs w:val="18"/>
                    </w:rPr>
                  </w:pPr>
                  <w:proofErr w:type="spellStart"/>
                  <w:r w:rsidRPr="00943243">
                    <w:rPr>
                      <w:sz w:val="18"/>
                      <w:szCs w:val="18"/>
                    </w:rPr>
                    <w:t>Наимено</w:t>
                  </w:r>
                  <w:proofErr w:type="spellEnd"/>
                  <w:r w:rsidRPr="00943243">
                    <w:rPr>
                      <w:sz w:val="18"/>
                      <w:szCs w:val="18"/>
                    </w:rPr>
                    <w:t>-</w:t>
                  </w:r>
                </w:p>
                <w:p w:rsidR="0064272F" w:rsidRPr="00943243" w:rsidRDefault="0064272F" w:rsidP="0096484A">
                  <w:pPr>
                    <w:jc w:val="center"/>
                    <w:rPr>
                      <w:sz w:val="18"/>
                      <w:szCs w:val="18"/>
                    </w:rPr>
                  </w:pPr>
                  <w:proofErr w:type="spellStart"/>
                  <w:r w:rsidRPr="00943243">
                    <w:rPr>
                      <w:sz w:val="18"/>
                      <w:szCs w:val="18"/>
                    </w:rPr>
                    <w:t>вание</w:t>
                  </w:r>
                  <w:proofErr w:type="spellEnd"/>
                  <w:r w:rsidRPr="00943243">
                    <w:rPr>
                      <w:sz w:val="18"/>
                      <w:szCs w:val="18"/>
                    </w:rPr>
                    <w:t xml:space="preserve"> и </w:t>
                  </w:r>
                </w:p>
                <w:p w:rsidR="0064272F" w:rsidRPr="00943243" w:rsidRDefault="0064272F" w:rsidP="0096484A">
                  <w:pPr>
                    <w:jc w:val="center"/>
                    <w:rPr>
                      <w:sz w:val="18"/>
                      <w:szCs w:val="18"/>
                    </w:rPr>
                  </w:pPr>
                  <w:r w:rsidRPr="00943243">
                    <w:rPr>
                      <w:sz w:val="18"/>
                      <w:szCs w:val="18"/>
                    </w:rPr>
                    <w:t xml:space="preserve">кол-во </w:t>
                  </w:r>
                  <w:proofErr w:type="gramStart"/>
                  <w:r w:rsidRPr="00943243">
                    <w:rPr>
                      <w:sz w:val="18"/>
                      <w:szCs w:val="18"/>
                    </w:rPr>
                    <w:t>основных</w:t>
                  </w:r>
                  <w:proofErr w:type="gramEnd"/>
                </w:p>
                <w:p w:rsidR="0064272F" w:rsidRPr="00943243" w:rsidRDefault="0064272F" w:rsidP="0096484A">
                  <w:pPr>
                    <w:jc w:val="center"/>
                    <w:rPr>
                      <w:sz w:val="18"/>
                      <w:szCs w:val="18"/>
                    </w:rPr>
                  </w:pPr>
                  <w:r w:rsidRPr="00943243">
                    <w:rPr>
                      <w:sz w:val="18"/>
                      <w:szCs w:val="18"/>
                    </w:rPr>
                    <w:t xml:space="preserve"> видов </w:t>
                  </w:r>
                </w:p>
                <w:p w:rsidR="0064272F" w:rsidRPr="00943243" w:rsidRDefault="0064272F" w:rsidP="0096484A">
                  <w:pPr>
                    <w:jc w:val="center"/>
                    <w:rPr>
                      <w:sz w:val="18"/>
                      <w:szCs w:val="18"/>
                    </w:rPr>
                  </w:pPr>
                  <w:r w:rsidRPr="00943243">
                    <w:rPr>
                      <w:sz w:val="18"/>
                      <w:szCs w:val="18"/>
                    </w:rPr>
                    <w:t xml:space="preserve">техники и </w:t>
                  </w:r>
                  <w:proofErr w:type="spellStart"/>
                  <w:r w:rsidRPr="00943243">
                    <w:rPr>
                      <w:sz w:val="18"/>
                      <w:szCs w:val="18"/>
                    </w:rPr>
                    <w:t>оборудо</w:t>
                  </w:r>
                  <w:proofErr w:type="spellEnd"/>
                </w:p>
                <w:p w:rsidR="0064272F" w:rsidRPr="00943243" w:rsidRDefault="0064272F" w:rsidP="0096484A">
                  <w:pPr>
                    <w:jc w:val="center"/>
                    <w:rPr>
                      <w:sz w:val="18"/>
                      <w:szCs w:val="18"/>
                    </w:rPr>
                  </w:pPr>
                  <w:proofErr w:type="spellStart"/>
                  <w:r w:rsidRPr="00943243">
                    <w:rPr>
                      <w:sz w:val="18"/>
                      <w:szCs w:val="18"/>
                    </w:rPr>
                    <w:t>вания</w:t>
                  </w:r>
                  <w:proofErr w:type="spellEnd"/>
                </w:p>
              </w:tc>
              <w:tc>
                <w:tcPr>
                  <w:tcW w:w="3196" w:type="dxa"/>
                  <w:gridSpan w:val="2"/>
                  <w:shd w:val="clear" w:color="auto" w:fill="auto"/>
                </w:tcPr>
                <w:p w:rsidR="0064272F" w:rsidRPr="00943243" w:rsidRDefault="0064272F" w:rsidP="0096484A">
                  <w:pPr>
                    <w:jc w:val="center"/>
                    <w:rPr>
                      <w:sz w:val="18"/>
                      <w:szCs w:val="18"/>
                    </w:rPr>
                  </w:pPr>
                  <w:r w:rsidRPr="00943243">
                    <w:rPr>
                      <w:sz w:val="18"/>
                      <w:szCs w:val="18"/>
                    </w:rPr>
                    <w:t>Телефоны, Ф.И.О.</w:t>
                  </w:r>
                </w:p>
                <w:p w:rsidR="0064272F" w:rsidRPr="00943243" w:rsidRDefault="0064272F" w:rsidP="0096484A">
                  <w:pPr>
                    <w:jc w:val="center"/>
                    <w:rPr>
                      <w:sz w:val="18"/>
                      <w:szCs w:val="18"/>
                    </w:rPr>
                  </w:pPr>
                  <w:r w:rsidRPr="00943243">
                    <w:rPr>
                      <w:sz w:val="18"/>
                      <w:szCs w:val="18"/>
                    </w:rPr>
                    <w:t>руководителя</w:t>
                  </w:r>
                </w:p>
              </w:tc>
            </w:tr>
            <w:tr w:rsidR="0064272F" w:rsidRPr="00943243" w:rsidTr="000F5EA1">
              <w:trPr>
                <w:trHeight w:val="612"/>
              </w:trPr>
              <w:tc>
                <w:tcPr>
                  <w:tcW w:w="505" w:type="dxa"/>
                  <w:vMerge/>
                  <w:shd w:val="clear" w:color="auto" w:fill="auto"/>
                </w:tcPr>
                <w:p w:rsidR="0064272F" w:rsidRPr="00943243" w:rsidRDefault="0064272F" w:rsidP="0096484A">
                  <w:pPr>
                    <w:jc w:val="center"/>
                    <w:rPr>
                      <w:sz w:val="18"/>
                      <w:szCs w:val="18"/>
                    </w:rPr>
                  </w:pPr>
                </w:p>
              </w:tc>
              <w:tc>
                <w:tcPr>
                  <w:tcW w:w="1514" w:type="dxa"/>
                  <w:vMerge/>
                  <w:shd w:val="clear" w:color="auto" w:fill="auto"/>
                </w:tcPr>
                <w:p w:rsidR="0064272F" w:rsidRPr="00943243" w:rsidRDefault="0064272F" w:rsidP="0096484A">
                  <w:pPr>
                    <w:jc w:val="center"/>
                    <w:rPr>
                      <w:sz w:val="18"/>
                      <w:szCs w:val="18"/>
                    </w:rPr>
                  </w:pPr>
                </w:p>
              </w:tc>
              <w:tc>
                <w:tcPr>
                  <w:tcW w:w="1345" w:type="dxa"/>
                  <w:vMerge/>
                  <w:shd w:val="clear" w:color="auto" w:fill="auto"/>
                </w:tcPr>
                <w:p w:rsidR="0064272F" w:rsidRPr="00943243" w:rsidRDefault="0064272F" w:rsidP="0096484A">
                  <w:pPr>
                    <w:jc w:val="center"/>
                    <w:rPr>
                      <w:sz w:val="18"/>
                      <w:szCs w:val="18"/>
                    </w:rPr>
                  </w:pPr>
                </w:p>
              </w:tc>
              <w:tc>
                <w:tcPr>
                  <w:tcW w:w="1345" w:type="dxa"/>
                  <w:vMerge/>
                  <w:shd w:val="clear" w:color="auto" w:fill="auto"/>
                </w:tcPr>
                <w:p w:rsidR="0064272F" w:rsidRPr="00943243" w:rsidRDefault="0064272F" w:rsidP="0096484A">
                  <w:pPr>
                    <w:jc w:val="center"/>
                    <w:rPr>
                      <w:sz w:val="18"/>
                      <w:szCs w:val="18"/>
                    </w:rPr>
                  </w:pPr>
                </w:p>
              </w:tc>
              <w:tc>
                <w:tcPr>
                  <w:tcW w:w="673" w:type="dxa"/>
                  <w:vMerge/>
                  <w:shd w:val="clear" w:color="auto" w:fill="auto"/>
                </w:tcPr>
                <w:p w:rsidR="0064272F" w:rsidRPr="00943243" w:rsidRDefault="0064272F" w:rsidP="0096484A">
                  <w:pPr>
                    <w:jc w:val="center"/>
                    <w:rPr>
                      <w:sz w:val="18"/>
                      <w:szCs w:val="18"/>
                    </w:rPr>
                  </w:pPr>
                </w:p>
              </w:tc>
              <w:tc>
                <w:tcPr>
                  <w:tcW w:w="2018" w:type="dxa"/>
                  <w:vMerge/>
                  <w:shd w:val="clear" w:color="auto" w:fill="auto"/>
                </w:tcPr>
                <w:p w:rsidR="0064272F" w:rsidRPr="00943243" w:rsidRDefault="0064272F" w:rsidP="0096484A">
                  <w:pPr>
                    <w:jc w:val="center"/>
                    <w:rPr>
                      <w:sz w:val="18"/>
                      <w:szCs w:val="18"/>
                    </w:rPr>
                  </w:pPr>
                </w:p>
              </w:tc>
              <w:tc>
                <w:tcPr>
                  <w:tcW w:w="1514" w:type="dxa"/>
                  <w:shd w:val="clear" w:color="auto" w:fill="auto"/>
                </w:tcPr>
                <w:p w:rsidR="0064272F" w:rsidRPr="00943243" w:rsidRDefault="0064272F" w:rsidP="0096484A">
                  <w:pPr>
                    <w:jc w:val="center"/>
                    <w:rPr>
                      <w:sz w:val="18"/>
                      <w:szCs w:val="18"/>
                    </w:rPr>
                  </w:pPr>
                  <w:r w:rsidRPr="00943243">
                    <w:rPr>
                      <w:sz w:val="18"/>
                      <w:szCs w:val="18"/>
                    </w:rPr>
                    <w:t>Начальник</w:t>
                  </w:r>
                </w:p>
              </w:tc>
              <w:tc>
                <w:tcPr>
                  <w:tcW w:w="1682" w:type="dxa"/>
                  <w:shd w:val="clear" w:color="auto" w:fill="auto"/>
                </w:tcPr>
                <w:p w:rsidR="0064272F" w:rsidRPr="00943243" w:rsidRDefault="0064272F" w:rsidP="0096484A">
                  <w:pPr>
                    <w:jc w:val="center"/>
                    <w:rPr>
                      <w:sz w:val="18"/>
                      <w:szCs w:val="18"/>
                    </w:rPr>
                  </w:pPr>
                  <w:r w:rsidRPr="00943243">
                    <w:rPr>
                      <w:sz w:val="18"/>
                      <w:szCs w:val="18"/>
                    </w:rPr>
                    <w:t>Дежурный</w:t>
                  </w:r>
                </w:p>
              </w:tc>
            </w:tr>
            <w:tr w:rsidR="0064272F" w:rsidRPr="00943243" w:rsidTr="000F5EA1">
              <w:trPr>
                <w:trHeight w:val="210"/>
              </w:trPr>
              <w:tc>
                <w:tcPr>
                  <w:tcW w:w="505" w:type="dxa"/>
                  <w:shd w:val="clear" w:color="auto" w:fill="auto"/>
                </w:tcPr>
                <w:p w:rsidR="0064272F" w:rsidRPr="00943243" w:rsidRDefault="0064272F" w:rsidP="0096484A">
                  <w:pPr>
                    <w:jc w:val="center"/>
                    <w:rPr>
                      <w:sz w:val="18"/>
                      <w:szCs w:val="18"/>
                    </w:rPr>
                  </w:pPr>
                  <w:r w:rsidRPr="00943243">
                    <w:rPr>
                      <w:sz w:val="18"/>
                      <w:szCs w:val="18"/>
                    </w:rPr>
                    <w:t>1</w:t>
                  </w:r>
                </w:p>
              </w:tc>
              <w:tc>
                <w:tcPr>
                  <w:tcW w:w="1514" w:type="dxa"/>
                  <w:shd w:val="clear" w:color="auto" w:fill="auto"/>
                </w:tcPr>
                <w:p w:rsidR="0064272F" w:rsidRPr="00943243" w:rsidRDefault="0064272F" w:rsidP="0096484A">
                  <w:pPr>
                    <w:jc w:val="center"/>
                    <w:rPr>
                      <w:sz w:val="18"/>
                      <w:szCs w:val="18"/>
                    </w:rPr>
                  </w:pPr>
                  <w:r w:rsidRPr="00943243">
                    <w:rPr>
                      <w:sz w:val="18"/>
                      <w:szCs w:val="18"/>
                    </w:rPr>
                    <w:t>2</w:t>
                  </w:r>
                </w:p>
              </w:tc>
              <w:tc>
                <w:tcPr>
                  <w:tcW w:w="1345" w:type="dxa"/>
                  <w:shd w:val="clear" w:color="auto" w:fill="auto"/>
                </w:tcPr>
                <w:p w:rsidR="0064272F" w:rsidRPr="00943243" w:rsidRDefault="0064272F" w:rsidP="0096484A">
                  <w:pPr>
                    <w:jc w:val="center"/>
                    <w:rPr>
                      <w:sz w:val="18"/>
                      <w:szCs w:val="18"/>
                    </w:rPr>
                  </w:pPr>
                  <w:r w:rsidRPr="00943243">
                    <w:rPr>
                      <w:sz w:val="18"/>
                      <w:szCs w:val="18"/>
                    </w:rPr>
                    <w:t>3</w:t>
                  </w:r>
                </w:p>
              </w:tc>
              <w:tc>
                <w:tcPr>
                  <w:tcW w:w="1345" w:type="dxa"/>
                  <w:shd w:val="clear" w:color="auto" w:fill="auto"/>
                </w:tcPr>
                <w:p w:rsidR="0064272F" w:rsidRPr="00943243" w:rsidRDefault="0064272F" w:rsidP="0096484A">
                  <w:pPr>
                    <w:jc w:val="center"/>
                    <w:rPr>
                      <w:sz w:val="18"/>
                      <w:szCs w:val="18"/>
                    </w:rPr>
                  </w:pPr>
                  <w:r w:rsidRPr="00943243">
                    <w:rPr>
                      <w:sz w:val="18"/>
                      <w:szCs w:val="18"/>
                    </w:rPr>
                    <w:t>4</w:t>
                  </w:r>
                </w:p>
              </w:tc>
              <w:tc>
                <w:tcPr>
                  <w:tcW w:w="673" w:type="dxa"/>
                  <w:shd w:val="clear" w:color="auto" w:fill="auto"/>
                </w:tcPr>
                <w:p w:rsidR="0064272F" w:rsidRPr="00943243" w:rsidRDefault="0064272F" w:rsidP="0096484A">
                  <w:pPr>
                    <w:jc w:val="center"/>
                    <w:rPr>
                      <w:sz w:val="18"/>
                      <w:szCs w:val="18"/>
                    </w:rPr>
                  </w:pPr>
                  <w:r w:rsidRPr="00943243">
                    <w:rPr>
                      <w:sz w:val="18"/>
                      <w:szCs w:val="18"/>
                    </w:rPr>
                    <w:t>5</w:t>
                  </w:r>
                </w:p>
              </w:tc>
              <w:tc>
                <w:tcPr>
                  <w:tcW w:w="2018" w:type="dxa"/>
                  <w:shd w:val="clear" w:color="auto" w:fill="auto"/>
                </w:tcPr>
                <w:p w:rsidR="0064272F" w:rsidRPr="00943243" w:rsidRDefault="0064272F" w:rsidP="0096484A">
                  <w:pPr>
                    <w:jc w:val="center"/>
                    <w:rPr>
                      <w:sz w:val="18"/>
                      <w:szCs w:val="18"/>
                    </w:rPr>
                  </w:pPr>
                  <w:r w:rsidRPr="00943243">
                    <w:rPr>
                      <w:sz w:val="18"/>
                      <w:szCs w:val="18"/>
                    </w:rPr>
                    <w:t>6</w:t>
                  </w:r>
                </w:p>
              </w:tc>
              <w:tc>
                <w:tcPr>
                  <w:tcW w:w="1514" w:type="dxa"/>
                  <w:shd w:val="clear" w:color="auto" w:fill="auto"/>
                </w:tcPr>
                <w:p w:rsidR="0064272F" w:rsidRPr="00943243" w:rsidRDefault="0064272F" w:rsidP="0096484A">
                  <w:pPr>
                    <w:jc w:val="center"/>
                    <w:rPr>
                      <w:sz w:val="18"/>
                      <w:szCs w:val="18"/>
                    </w:rPr>
                  </w:pPr>
                  <w:r w:rsidRPr="00943243">
                    <w:rPr>
                      <w:sz w:val="18"/>
                      <w:szCs w:val="18"/>
                    </w:rPr>
                    <w:t>7</w:t>
                  </w:r>
                </w:p>
              </w:tc>
              <w:tc>
                <w:tcPr>
                  <w:tcW w:w="1682" w:type="dxa"/>
                  <w:shd w:val="clear" w:color="auto" w:fill="auto"/>
                </w:tcPr>
                <w:p w:rsidR="0064272F" w:rsidRPr="00943243" w:rsidRDefault="0064272F" w:rsidP="0096484A">
                  <w:pPr>
                    <w:jc w:val="center"/>
                    <w:rPr>
                      <w:sz w:val="18"/>
                      <w:szCs w:val="18"/>
                    </w:rPr>
                  </w:pPr>
                  <w:r w:rsidRPr="00943243">
                    <w:rPr>
                      <w:sz w:val="18"/>
                      <w:szCs w:val="18"/>
                    </w:rPr>
                    <w:t>8</w:t>
                  </w:r>
                </w:p>
              </w:tc>
            </w:tr>
            <w:tr w:rsidR="0064272F" w:rsidRPr="00943243" w:rsidTr="000F5EA1">
              <w:trPr>
                <w:trHeight w:val="1678"/>
              </w:trPr>
              <w:tc>
                <w:tcPr>
                  <w:tcW w:w="505" w:type="dxa"/>
                  <w:shd w:val="clear" w:color="auto" w:fill="auto"/>
                </w:tcPr>
                <w:p w:rsidR="0064272F" w:rsidRPr="00943243" w:rsidRDefault="0064272F" w:rsidP="0096484A">
                  <w:pPr>
                    <w:jc w:val="center"/>
                    <w:rPr>
                      <w:sz w:val="18"/>
                      <w:szCs w:val="18"/>
                    </w:rPr>
                  </w:pPr>
                  <w:r w:rsidRPr="00943243">
                    <w:rPr>
                      <w:sz w:val="18"/>
                      <w:szCs w:val="18"/>
                    </w:rPr>
                    <w:t>1</w:t>
                  </w:r>
                </w:p>
              </w:tc>
              <w:tc>
                <w:tcPr>
                  <w:tcW w:w="1514" w:type="dxa"/>
                  <w:shd w:val="clear" w:color="auto" w:fill="auto"/>
                </w:tcPr>
                <w:p w:rsidR="0064272F" w:rsidRPr="00943243" w:rsidRDefault="0064272F" w:rsidP="0096484A">
                  <w:pPr>
                    <w:jc w:val="center"/>
                    <w:rPr>
                      <w:sz w:val="18"/>
                      <w:szCs w:val="18"/>
                    </w:rPr>
                  </w:pPr>
                  <w:r w:rsidRPr="00943243">
                    <w:rPr>
                      <w:sz w:val="18"/>
                      <w:szCs w:val="18"/>
                    </w:rPr>
                    <w:t xml:space="preserve">ОАО </w:t>
                  </w:r>
                </w:p>
                <w:p w:rsidR="0064272F" w:rsidRPr="00943243" w:rsidRDefault="0064272F" w:rsidP="0096484A">
                  <w:pPr>
                    <w:jc w:val="center"/>
                    <w:rPr>
                      <w:sz w:val="18"/>
                      <w:szCs w:val="18"/>
                    </w:rPr>
                  </w:pPr>
                  <w:r w:rsidRPr="00943243">
                    <w:rPr>
                      <w:sz w:val="18"/>
                      <w:szCs w:val="18"/>
                    </w:rPr>
                    <w:t>«Доронинское»</w:t>
                  </w:r>
                </w:p>
              </w:tc>
              <w:tc>
                <w:tcPr>
                  <w:tcW w:w="1345" w:type="dxa"/>
                  <w:shd w:val="clear" w:color="auto" w:fill="auto"/>
                </w:tcPr>
                <w:p w:rsidR="0064272F" w:rsidRPr="00943243" w:rsidRDefault="0064272F" w:rsidP="0096484A">
                  <w:pPr>
                    <w:jc w:val="center"/>
                    <w:rPr>
                      <w:sz w:val="18"/>
                      <w:szCs w:val="18"/>
                    </w:rPr>
                  </w:pPr>
                  <w:r w:rsidRPr="00943243">
                    <w:rPr>
                      <w:sz w:val="18"/>
                      <w:szCs w:val="18"/>
                    </w:rPr>
                    <w:t xml:space="preserve">Нештатное </w:t>
                  </w:r>
                  <w:proofErr w:type="gramStart"/>
                  <w:r w:rsidRPr="00943243">
                    <w:rPr>
                      <w:sz w:val="18"/>
                      <w:szCs w:val="18"/>
                    </w:rPr>
                    <w:t>аварийно-спасатель-</w:t>
                  </w:r>
                  <w:proofErr w:type="spellStart"/>
                  <w:r w:rsidRPr="00943243">
                    <w:rPr>
                      <w:sz w:val="18"/>
                      <w:szCs w:val="18"/>
                    </w:rPr>
                    <w:t>ное</w:t>
                  </w:r>
                  <w:proofErr w:type="spellEnd"/>
                  <w:proofErr w:type="gramEnd"/>
                </w:p>
              </w:tc>
              <w:tc>
                <w:tcPr>
                  <w:tcW w:w="1345" w:type="dxa"/>
                  <w:shd w:val="clear" w:color="auto" w:fill="auto"/>
                </w:tcPr>
                <w:p w:rsidR="0064272F" w:rsidRPr="00943243" w:rsidRDefault="0064272F" w:rsidP="0096484A">
                  <w:pPr>
                    <w:jc w:val="center"/>
                    <w:rPr>
                      <w:sz w:val="18"/>
                      <w:szCs w:val="18"/>
                    </w:rPr>
                  </w:pPr>
                  <w:proofErr w:type="spellStart"/>
                  <w:r w:rsidRPr="00943243">
                    <w:rPr>
                      <w:sz w:val="18"/>
                      <w:szCs w:val="18"/>
                    </w:rPr>
                    <w:t>с</w:t>
                  </w:r>
                  <w:proofErr w:type="gramStart"/>
                  <w:r w:rsidRPr="00943243">
                    <w:rPr>
                      <w:sz w:val="18"/>
                      <w:szCs w:val="18"/>
                    </w:rPr>
                    <w:t>.З</w:t>
                  </w:r>
                  <w:proofErr w:type="gramEnd"/>
                  <w:r w:rsidRPr="00943243">
                    <w:rPr>
                      <w:sz w:val="18"/>
                      <w:szCs w:val="18"/>
                    </w:rPr>
                    <w:t>авьялово</w:t>
                  </w:r>
                  <w:proofErr w:type="spellEnd"/>
                </w:p>
              </w:tc>
              <w:tc>
                <w:tcPr>
                  <w:tcW w:w="673" w:type="dxa"/>
                  <w:shd w:val="clear" w:color="auto" w:fill="auto"/>
                </w:tcPr>
                <w:p w:rsidR="0064272F" w:rsidRPr="00943243" w:rsidRDefault="0064272F" w:rsidP="0096484A">
                  <w:pPr>
                    <w:jc w:val="center"/>
                    <w:rPr>
                      <w:sz w:val="18"/>
                      <w:szCs w:val="18"/>
                    </w:rPr>
                  </w:pPr>
                  <w:r w:rsidRPr="00943243">
                    <w:rPr>
                      <w:sz w:val="18"/>
                      <w:szCs w:val="18"/>
                    </w:rPr>
                    <w:t>12</w:t>
                  </w:r>
                </w:p>
              </w:tc>
              <w:tc>
                <w:tcPr>
                  <w:tcW w:w="2018" w:type="dxa"/>
                  <w:shd w:val="clear" w:color="auto" w:fill="auto"/>
                </w:tcPr>
                <w:p w:rsidR="0064272F" w:rsidRPr="00943243" w:rsidRDefault="0064272F" w:rsidP="0096484A">
                  <w:pPr>
                    <w:jc w:val="center"/>
                    <w:rPr>
                      <w:sz w:val="18"/>
                      <w:szCs w:val="18"/>
                    </w:rPr>
                  </w:pPr>
                  <w:r w:rsidRPr="00943243">
                    <w:rPr>
                      <w:sz w:val="18"/>
                      <w:szCs w:val="18"/>
                    </w:rPr>
                    <w:t>Трактор МТЗ-82 с бочкой ПАП-10</w:t>
                  </w:r>
                </w:p>
                <w:p w:rsidR="0064272F" w:rsidRPr="00943243" w:rsidRDefault="0064272F" w:rsidP="0096484A">
                  <w:pPr>
                    <w:jc w:val="center"/>
                    <w:rPr>
                      <w:sz w:val="18"/>
                      <w:szCs w:val="18"/>
                    </w:rPr>
                  </w:pPr>
                  <w:r w:rsidRPr="00943243">
                    <w:rPr>
                      <w:sz w:val="18"/>
                      <w:szCs w:val="18"/>
                    </w:rPr>
                    <w:t xml:space="preserve"> 2 шт.</w:t>
                  </w:r>
                </w:p>
                <w:p w:rsidR="0064272F" w:rsidRPr="00943243" w:rsidRDefault="0064272F" w:rsidP="0096484A">
                  <w:pPr>
                    <w:jc w:val="center"/>
                    <w:rPr>
                      <w:sz w:val="18"/>
                      <w:szCs w:val="18"/>
                    </w:rPr>
                  </w:pPr>
                  <w:r w:rsidRPr="00943243">
                    <w:rPr>
                      <w:sz w:val="18"/>
                      <w:szCs w:val="18"/>
                    </w:rPr>
                    <w:t>-//- КАМАЗ-1</w:t>
                  </w:r>
                </w:p>
                <w:p w:rsidR="0064272F" w:rsidRPr="00943243" w:rsidRDefault="0064272F" w:rsidP="0096484A">
                  <w:pPr>
                    <w:jc w:val="center"/>
                    <w:rPr>
                      <w:sz w:val="18"/>
                      <w:szCs w:val="18"/>
                    </w:rPr>
                  </w:pPr>
                  <w:r w:rsidRPr="00943243">
                    <w:rPr>
                      <w:sz w:val="18"/>
                      <w:szCs w:val="18"/>
                    </w:rPr>
                    <w:t>-//- ЗИЛ-1</w:t>
                  </w:r>
                </w:p>
                <w:p w:rsidR="0064272F" w:rsidRPr="00943243" w:rsidRDefault="0064272F" w:rsidP="0096484A">
                  <w:pPr>
                    <w:jc w:val="center"/>
                    <w:rPr>
                      <w:sz w:val="18"/>
                      <w:szCs w:val="18"/>
                    </w:rPr>
                  </w:pPr>
                  <w:r w:rsidRPr="00943243">
                    <w:rPr>
                      <w:sz w:val="18"/>
                      <w:szCs w:val="18"/>
                    </w:rPr>
                    <w:t>1 трактор</w:t>
                  </w:r>
                </w:p>
                <w:p w:rsidR="0064272F" w:rsidRPr="00943243" w:rsidRDefault="0064272F" w:rsidP="0096484A">
                  <w:pPr>
                    <w:jc w:val="center"/>
                    <w:rPr>
                      <w:sz w:val="18"/>
                      <w:szCs w:val="18"/>
                    </w:rPr>
                  </w:pPr>
                  <w:r w:rsidRPr="00943243">
                    <w:rPr>
                      <w:sz w:val="18"/>
                      <w:szCs w:val="18"/>
                    </w:rPr>
                    <w:t xml:space="preserve"> К-701</w:t>
                  </w:r>
                </w:p>
                <w:p w:rsidR="0064272F" w:rsidRPr="00943243" w:rsidRDefault="0064272F" w:rsidP="0096484A">
                  <w:pPr>
                    <w:jc w:val="center"/>
                    <w:rPr>
                      <w:sz w:val="18"/>
                      <w:szCs w:val="18"/>
                    </w:rPr>
                  </w:pPr>
                  <w:r w:rsidRPr="00943243">
                    <w:rPr>
                      <w:sz w:val="18"/>
                      <w:szCs w:val="18"/>
                    </w:rPr>
                    <w:t>Бульдозер ДТ-75</w:t>
                  </w:r>
                </w:p>
              </w:tc>
              <w:tc>
                <w:tcPr>
                  <w:tcW w:w="1514" w:type="dxa"/>
                  <w:shd w:val="clear" w:color="auto" w:fill="auto"/>
                </w:tcPr>
                <w:p w:rsidR="0064272F" w:rsidRPr="00943243" w:rsidRDefault="0064272F" w:rsidP="0096484A">
                  <w:pPr>
                    <w:jc w:val="center"/>
                    <w:rPr>
                      <w:sz w:val="18"/>
                      <w:szCs w:val="18"/>
                    </w:rPr>
                  </w:pPr>
                  <w:r w:rsidRPr="00943243">
                    <w:rPr>
                      <w:sz w:val="18"/>
                      <w:szCs w:val="18"/>
                    </w:rPr>
                    <w:t>Кочетков А.Н.</w:t>
                  </w:r>
                </w:p>
                <w:p w:rsidR="0064272F" w:rsidRPr="00943243" w:rsidRDefault="0064272F" w:rsidP="0096484A">
                  <w:pPr>
                    <w:jc w:val="center"/>
                    <w:rPr>
                      <w:sz w:val="18"/>
                      <w:szCs w:val="18"/>
                    </w:rPr>
                  </w:pPr>
                  <w:r w:rsidRPr="00943243">
                    <w:rPr>
                      <w:sz w:val="18"/>
                      <w:szCs w:val="18"/>
                    </w:rPr>
                    <w:t>раб.25-422</w:t>
                  </w:r>
                </w:p>
                <w:p w:rsidR="0064272F" w:rsidRPr="00943243" w:rsidRDefault="0064272F" w:rsidP="0096484A">
                  <w:pPr>
                    <w:jc w:val="center"/>
                    <w:rPr>
                      <w:sz w:val="18"/>
                      <w:szCs w:val="18"/>
                    </w:rPr>
                  </w:pPr>
                  <w:r w:rsidRPr="00943243">
                    <w:rPr>
                      <w:sz w:val="18"/>
                      <w:szCs w:val="18"/>
                    </w:rPr>
                    <w:t xml:space="preserve">сот. </w:t>
                  </w:r>
                </w:p>
                <w:p w:rsidR="0064272F" w:rsidRPr="00943243" w:rsidRDefault="0064272F" w:rsidP="0096484A">
                  <w:pPr>
                    <w:jc w:val="center"/>
                    <w:rPr>
                      <w:sz w:val="18"/>
                      <w:szCs w:val="18"/>
                    </w:rPr>
                  </w:pPr>
                  <w:r w:rsidRPr="00943243">
                    <w:rPr>
                      <w:sz w:val="18"/>
                      <w:szCs w:val="18"/>
                    </w:rPr>
                    <w:t>8-905-946-62-15</w:t>
                  </w:r>
                </w:p>
              </w:tc>
              <w:tc>
                <w:tcPr>
                  <w:tcW w:w="1682" w:type="dxa"/>
                  <w:shd w:val="clear" w:color="auto" w:fill="auto"/>
                </w:tcPr>
                <w:p w:rsidR="0064272F" w:rsidRPr="00943243" w:rsidRDefault="0064272F" w:rsidP="0096484A">
                  <w:pPr>
                    <w:jc w:val="center"/>
                    <w:rPr>
                      <w:sz w:val="18"/>
                      <w:szCs w:val="18"/>
                    </w:rPr>
                  </w:pPr>
                  <w:r w:rsidRPr="00943243">
                    <w:rPr>
                      <w:sz w:val="18"/>
                      <w:szCs w:val="18"/>
                    </w:rPr>
                    <w:t>Кравченко М.Л</w:t>
                  </w:r>
                </w:p>
                <w:p w:rsidR="0064272F" w:rsidRPr="00943243" w:rsidRDefault="0064272F" w:rsidP="0096484A">
                  <w:pPr>
                    <w:jc w:val="center"/>
                    <w:rPr>
                      <w:sz w:val="18"/>
                      <w:szCs w:val="18"/>
                    </w:rPr>
                  </w:pPr>
                  <w:r w:rsidRPr="00943243">
                    <w:rPr>
                      <w:sz w:val="18"/>
                      <w:szCs w:val="18"/>
                    </w:rPr>
                    <w:t>раб.25-435</w:t>
                  </w:r>
                </w:p>
                <w:p w:rsidR="0064272F" w:rsidRPr="00943243" w:rsidRDefault="0064272F" w:rsidP="0096484A">
                  <w:pPr>
                    <w:rPr>
                      <w:sz w:val="18"/>
                      <w:szCs w:val="18"/>
                    </w:rPr>
                  </w:pPr>
                  <w:r w:rsidRPr="00943243">
                    <w:rPr>
                      <w:sz w:val="18"/>
                      <w:szCs w:val="18"/>
                    </w:rPr>
                    <w:t xml:space="preserve">   сот 8-960-784-63-96</w:t>
                  </w:r>
                </w:p>
              </w:tc>
            </w:tr>
            <w:tr w:rsidR="0064272F" w:rsidRPr="00943243" w:rsidTr="000F5EA1">
              <w:trPr>
                <w:trHeight w:val="855"/>
              </w:trPr>
              <w:tc>
                <w:tcPr>
                  <w:tcW w:w="505" w:type="dxa"/>
                  <w:shd w:val="clear" w:color="auto" w:fill="auto"/>
                </w:tcPr>
                <w:p w:rsidR="0064272F" w:rsidRPr="00943243" w:rsidRDefault="0064272F" w:rsidP="0096484A">
                  <w:pPr>
                    <w:jc w:val="center"/>
                    <w:rPr>
                      <w:sz w:val="18"/>
                      <w:szCs w:val="18"/>
                    </w:rPr>
                  </w:pPr>
                  <w:r w:rsidRPr="00943243">
                    <w:rPr>
                      <w:sz w:val="18"/>
                      <w:szCs w:val="18"/>
                    </w:rPr>
                    <w:t>2</w:t>
                  </w:r>
                </w:p>
              </w:tc>
              <w:tc>
                <w:tcPr>
                  <w:tcW w:w="1514" w:type="dxa"/>
                  <w:shd w:val="clear" w:color="auto" w:fill="auto"/>
                </w:tcPr>
                <w:p w:rsidR="0064272F" w:rsidRPr="00943243" w:rsidRDefault="0064272F" w:rsidP="0096484A">
                  <w:pPr>
                    <w:jc w:val="center"/>
                    <w:rPr>
                      <w:sz w:val="18"/>
                      <w:szCs w:val="18"/>
                    </w:rPr>
                  </w:pPr>
                  <w:r w:rsidRPr="00943243">
                    <w:rPr>
                      <w:sz w:val="18"/>
                      <w:szCs w:val="18"/>
                    </w:rPr>
                    <w:t>МУП «</w:t>
                  </w:r>
                  <w:proofErr w:type="spellStart"/>
                  <w:r w:rsidRPr="00943243">
                    <w:rPr>
                      <w:sz w:val="18"/>
                      <w:szCs w:val="18"/>
                    </w:rPr>
                    <w:t>Завьяловс</w:t>
                  </w:r>
                  <w:proofErr w:type="spellEnd"/>
                  <w:r w:rsidRPr="00943243">
                    <w:rPr>
                      <w:sz w:val="18"/>
                      <w:szCs w:val="18"/>
                    </w:rPr>
                    <w:t>-кое»</w:t>
                  </w:r>
                </w:p>
              </w:tc>
              <w:tc>
                <w:tcPr>
                  <w:tcW w:w="1345" w:type="dxa"/>
                  <w:shd w:val="clear" w:color="auto" w:fill="auto"/>
                </w:tcPr>
                <w:p w:rsidR="0064272F" w:rsidRPr="00943243" w:rsidRDefault="0064272F" w:rsidP="0096484A">
                  <w:pPr>
                    <w:jc w:val="center"/>
                    <w:rPr>
                      <w:sz w:val="18"/>
                      <w:szCs w:val="18"/>
                    </w:rPr>
                  </w:pPr>
                  <w:r w:rsidRPr="00943243">
                    <w:rPr>
                      <w:sz w:val="18"/>
                      <w:szCs w:val="18"/>
                    </w:rPr>
                    <w:t xml:space="preserve">Нештатное </w:t>
                  </w:r>
                  <w:proofErr w:type="gramStart"/>
                  <w:r w:rsidRPr="00943243">
                    <w:rPr>
                      <w:sz w:val="18"/>
                      <w:szCs w:val="18"/>
                    </w:rPr>
                    <w:t>аварийно-спасатель-</w:t>
                  </w:r>
                  <w:proofErr w:type="spellStart"/>
                  <w:r w:rsidRPr="00943243">
                    <w:rPr>
                      <w:sz w:val="18"/>
                      <w:szCs w:val="18"/>
                    </w:rPr>
                    <w:t>ное</w:t>
                  </w:r>
                  <w:proofErr w:type="spellEnd"/>
                  <w:proofErr w:type="gramEnd"/>
                </w:p>
              </w:tc>
              <w:tc>
                <w:tcPr>
                  <w:tcW w:w="1345" w:type="dxa"/>
                  <w:shd w:val="clear" w:color="auto" w:fill="auto"/>
                </w:tcPr>
                <w:p w:rsidR="0064272F" w:rsidRPr="00943243" w:rsidRDefault="0064272F" w:rsidP="0096484A">
                  <w:pPr>
                    <w:jc w:val="center"/>
                    <w:rPr>
                      <w:sz w:val="18"/>
                      <w:szCs w:val="18"/>
                    </w:rPr>
                  </w:pPr>
                  <w:proofErr w:type="spellStart"/>
                  <w:r w:rsidRPr="00943243">
                    <w:rPr>
                      <w:sz w:val="18"/>
                      <w:szCs w:val="18"/>
                    </w:rPr>
                    <w:t>с</w:t>
                  </w:r>
                  <w:proofErr w:type="gramStart"/>
                  <w:r w:rsidRPr="00943243">
                    <w:rPr>
                      <w:sz w:val="18"/>
                      <w:szCs w:val="18"/>
                    </w:rPr>
                    <w:t>.З</w:t>
                  </w:r>
                  <w:proofErr w:type="gramEnd"/>
                  <w:r w:rsidRPr="00943243">
                    <w:rPr>
                      <w:sz w:val="18"/>
                      <w:szCs w:val="18"/>
                    </w:rPr>
                    <w:t>авьялово</w:t>
                  </w:r>
                  <w:proofErr w:type="spellEnd"/>
                </w:p>
              </w:tc>
              <w:tc>
                <w:tcPr>
                  <w:tcW w:w="673" w:type="dxa"/>
                  <w:shd w:val="clear" w:color="auto" w:fill="auto"/>
                </w:tcPr>
                <w:p w:rsidR="0064272F" w:rsidRPr="00943243" w:rsidRDefault="0064272F" w:rsidP="0096484A">
                  <w:pPr>
                    <w:jc w:val="center"/>
                    <w:rPr>
                      <w:sz w:val="18"/>
                      <w:szCs w:val="18"/>
                    </w:rPr>
                  </w:pPr>
                  <w:r w:rsidRPr="00943243">
                    <w:rPr>
                      <w:sz w:val="18"/>
                      <w:szCs w:val="18"/>
                    </w:rPr>
                    <w:t>3</w:t>
                  </w:r>
                </w:p>
              </w:tc>
              <w:tc>
                <w:tcPr>
                  <w:tcW w:w="2018" w:type="dxa"/>
                  <w:shd w:val="clear" w:color="auto" w:fill="auto"/>
                </w:tcPr>
                <w:p w:rsidR="0064272F" w:rsidRPr="00943243" w:rsidRDefault="0064272F" w:rsidP="0096484A">
                  <w:pPr>
                    <w:jc w:val="center"/>
                    <w:rPr>
                      <w:sz w:val="18"/>
                      <w:szCs w:val="18"/>
                    </w:rPr>
                  </w:pPr>
                  <w:r w:rsidRPr="00943243">
                    <w:rPr>
                      <w:sz w:val="18"/>
                      <w:szCs w:val="18"/>
                    </w:rPr>
                    <w:t>Автомобиль УАЗ-1 трактор МТЗ-50-1</w:t>
                  </w:r>
                </w:p>
                <w:p w:rsidR="0064272F" w:rsidRPr="00943243" w:rsidRDefault="0064272F" w:rsidP="0096484A">
                  <w:pPr>
                    <w:jc w:val="center"/>
                    <w:rPr>
                      <w:sz w:val="18"/>
                      <w:szCs w:val="18"/>
                    </w:rPr>
                  </w:pPr>
                  <w:r w:rsidRPr="00943243">
                    <w:rPr>
                      <w:sz w:val="18"/>
                      <w:szCs w:val="18"/>
                    </w:rPr>
                    <w:t>ЭкскаваторЮМЗ-1</w:t>
                  </w:r>
                </w:p>
                <w:p w:rsidR="0064272F" w:rsidRPr="00943243" w:rsidRDefault="0064272F" w:rsidP="0096484A">
                  <w:pPr>
                    <w:jc w:val="center"/>
                    <w:rPr>
                      <w:sz w:val="18"/>
                      <w:szCs w:val="18"/>
                    </w:rPr>
                  </w:pPr>
                  <w:r w:rsidRPr="00943243">
                    <w:rPr>
                      <w:sz w:val="18"/>
                      <w:szCs w:val="18"/>
                    </w:rPr>
                    <w:t>Автокран ЗИЛ-1</w:t>
                  </w:r>
                </w:p>
              </w:tc>
              <w:tc>
                <w:tcPr>
                  <w:tcW w:w="1514" w:type="dxa"/>
                  <w:shd w:val="clear" w:color="auto" w:fill="auto"/>
                </w:tcPr>
                <w:p w:rsidR="0064272F" w:rsidRPr="00943243" w:rsidRDefault="0064272F" w:rsidP="0096484A">
                  <w:pPr>
                    <w:jc w:val="center"/>
                    <w:rPr>
                      <w:sz w:val="18"/>
                      <w:szCs w:val="18"/>
                    </w:rPr>
                  </w:pPr>
                  <w:r w:rsidRPr="00943243">
                    <w:rPr>
                      <w:sz w:val="18"/>
                      <w:szCs w:val="18"/>
                    </w:rPr>
                    <w:t>Гуляев А.В.</w:t>
                  </w:r>
                </w:p>
                <w:p w:rsidR="0064272F" w:rsidRPr="00943243" w:rsidRDefault="0064272F" w:rsidP="0096484A">
                  <w:pPr>
                    <w:jc w:val="center"/>
                    <w:rPr>
                      <w:sz w:val="18"/>
                      <w:szCs w:val="18"/>
                    </w:rPr>
                  </w:pPr>
                  <w:r w:rsidRPr="00943243">
                    <w:rPr>
                      <w:sz w:val="18"/>
                      <w:szCs w:val="18"/>
                    </w:rPr>
                    <w:t>раб.25-487</w:t>
                  </w:r>
                </w:p>
                <w:p w:rsidR="0064272F" w:rsidRPr="00943243" w:rsidRDefault="0064272F" w:rsidP="0096484A">
                  <w:pPr>
                    <w:jc w:val="center"/>
                    <w:rPr>
                      <w:sz w:val="18"/>
                      <w:szCs w:val="18"/>
                    </w:rPr>
                  </w:pPr>
                  <w:r w:rsidRPr="00943243">
                    <w:rPr>
                      <w:sz w:val="18"/>
                      <w:szCs w:val="18"/>
                    </w:rPr>
                    <w:t xml:space="preserve">   сот. </w:t>
                  </w:r>
                </w:p>
                <w:p w:rsidR="0064272F" w:rsidRPr="00943243" w:rsidRDefault="0064272F" w:rsidP="0096484A">
                  <w:pPr>
                    <w:rPr>
                      <w:sz w:val="18"/>
                      <w:szCs w:val="18"/>
                    </w:rPr>
                  </w:pPr>
                  <w:r w:rsidRPr="00943243">
                    <w:rPr>
                      <w:sz w:val="18"/>
                      <w:szCs w:val="18"/>
                    </w:rPr>
                    <w:t>8-923-159-13-42</w:t>
                  </w:r>
                </w:p>
              </w:tc>
              <w:tc>
                <w:tcPr>
                  <w:tcW w:w="1682" w:type="dxa"/>
                  <w:shd w:val="clear" w:color="auto" w:fill="auto"/>
                </w:tcPr>
                <w:p w:rsidR="0064272F" w:rsidRPr="00943243" w:rsidRDefault="0064272F" w:rsidP="0096484A">
                  <w:pPr>
                    <w:jc w:val="center"/>
                    <w:rPr>
                      <w:sz w:val="18"/>
                      <w:szCs w:val="18"/>
                    </w:rPr>
                  </w:pPr>
                  <w:r w:rsidRPr="00943243">
                    <w:rPr>
                      <w:sz w:val="18"/>
                      <w:szCs w:val="18"/>
                    </w:rPr>
                    <w:t>Гайдуков Г.И.</w:t>
                  </w:r>
                </w:p>
                <w:p w:rsidR="0064272F" w:rsidRPr="00943243" w:rsidRDefault="0064272F" w:rsidP="0096484A">
                  <w:pPr>
                    <w:jc w:val="center"/>
                    <w:rPr>
                      <w:sz w:val="18"/>
                      <w:szCs w:val="18"/>
                    </w:rPr>
                  </w:pPr>
                  <w:r w:rsidRPr="00943243">
                    <w:rPr>
                      <w:sz w:val="18"/>
                      <w:szCs w:val="18"/>
                    </w:rPr>
                    <w:t>раб.25-487</w:t>
                  </w:r>
                </w:p>
                <w:p w:rsidR="0064272F" w:rsidRPr="00943243" w:rsidRDefault="0064272F" w:rsidP="0096484A">
                  <w:pPr>
                    <w:jc w:val="center"/>
                    <w:rPr>
                      <w:sz w:val="18"/>
                      <w:szCs w:val="18"/>
                    </w:rPr>
                  </w:pPr>
                  <w:r w:rsidRPr="00943243">
                    <w:rPr>
                      <w:sz w:val="18"/>
                      <w:szCs w:val="18"/>
                    </w:rPr>
                    <w:t xml:space="preserve">сот. </w:t>
                  </w:r>
                </w:p>
                <w:p w:rsidR="0064272F" w:rsidRPr="00943243" w:rsidRDefault="0064272F" w:rsidP="0096484A">
                  <w:pPr>
                    <w:jc w:val="center"/>
                    <w:rPr>
                      <w:sz w:val="18"/>
                      <w:szCs w:val="18"/>
                    </w:rPr>
                  </w:pPr>
                  <w:r w:rsidRPr="00943243">
                    <w:rPr>
                      <w:sz w:val="18"/>
                      <w:szCs w:val="18"/>
                    </w:rPr>
                    <w:t>8-905-952-20-64</w:t>
                  </w:r>
                </w:p>
              </w:tc>
            </w:tr>
          </w:tbl>
          <w:p w:rsidR="00645FC2" w:rsidRPr="004D3C95" w:rsidRDefault="00645FC2" w:rsidP="0096484A">
            <w:pPr>
              <w:pStyle w:val="a4"/>
              <w:jc w:val="both"/>
              <w:rPr>
                <w:rFonts w:ascii="Times New Roman" w:hAnsi="Times New Roman" w:cs="Times New Roman"/>
                <w:b/>
                <w:sz w:val="20"/>
                <w:szCs w:val="20"/>
              </w:rPr>
            </w:pPr>
          </w:p>
        </w:tc>
      </w:tr>
    </w:tbl>
    <w:tbl>
      <w:tblPr>
        <w:tblW w:w="11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5"/>
        <w:gridCol w:w="3773"/>
        <w:gridCol w:w="3177"/>
      </w:tblGrid>
      <w:tr w:rsidR="00010509" w:rsidTr="000F5EA1">
        <w:trPr>
          <w:trHeight w:val="2021"/>
        </w:trPr>
        <w:tc>
          <w:tcPr>
            <w:tcW w:w="4105" w:type="dxa"/>
            <w:tcBorders>
              <w:top w:val="single" w:sz="4" w:space="0" w:color="auto"/>
              <w:left w:val="single" w:sz="4" w:space="0" w:color="auto"/>
              <w:bottom w:val="single" w:sz="4" w:space="0" w:color="auto"/>
              <w:right w:val="single" w:sz="4" w:space="0" w:color="auto"/>
            </w:tcBorders>
          </w:tcPr>
          <w:p w:rsidR="00010509" w:rsidRDefault="00010509">
            <w:pPr>
              <w:pStyle w:val="a4"/>
              <w:spacing w:line="276" w:lineRule="auto"/>
              <w:rPr>
                <w:rFonts w:ascii="Times New Roman" w:hAnsi="Times New Roman" w:cs="Times New Roman"/>
                <w:sz w:val="20"/>
                <w:szCs w:val="20"/>
              </w:rPr>
            </w:pPr>
            <w:bookmarkStart w:id="1" w:name="_GoBack"/>
            <w:bookmarkEnd w:id="1"/>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 xml:space="preserve">УЧРЕДИТЕЛИ: администрация </w:t>
            </w: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 </w:t>
            </w:r>
            <w:proofErr w:type="spellStart"/>
            <w:r>
              <w:rPr>
                <w:rFonts w:ascii="Times New Roman" w:hAnsi="Times New Roman" w:cs="Times New Roman"/>
                <w:sz w:val="20"/>
                <w:szCs w:val="20"/>
              </w:rPr>
              <w:t>Тогучинского</w:t>
            </w:r>
            <w:proofErr w:type="spellEnd"/>
            <w:r>
              <w:rPr>
                <w:rFonts w:ascii="Times New Roman" w:hAnsi="Times New Roman" w:cs="Times New Roman"/>
                <w:sz w:val="20"/>
                <w:szCs w:val="20"/>
              </w:rPr>
              <w:t xml:space="preserve"> района Новосибирской области.</w:t>
            </w:r>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 xml:space="preserve">      Периодическое печатное издание учреждено постановлением администрации </w:t>
            </w: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 </w:t>
            </w:r>
            <w:proofErr w:type="spellStart"/>
            <w:r>
              <w:rPr>
                <w:rFonts w:ascii="Times New Roman" w:hAnsi="Times New Roman" w:cs="Times New Roman"/>
                <w:sz w:val="20"/>
                <w:szCs w:val="20"/>
              </w:rPr>
              <w:t>Тогучинского</w:t>
            </w:r>
            <w:proofErr w:type="spellEnd"/>
            <w:r>
              <w:rPr>
                <w:rFonts w:ascii="Times New Roman" w:hAnsi="Times New Roman" w:cs="Times New Roman"/>
                <w:sz w:val="20"/>
                <w:szCs w:val="20"/>
              </w:rPr>
              <w:t xml:space="preserve"> района Новосибирской области    № 26 от 12.05.2008 г</w:t>
            </w:r>
          </w:p>
          <w:p w:rsidR="00010509" w:rsidRDefault="00010509">
            <w:pPr>
              <w:pStyle w:val="a4"/>
              <w:spacing w:line="276" w:lineRule="auto"/>
              <w:rPr>
                <w:rFonts w:ascii="Times New Roman" w:hAnsi="Times New Roman" w:cs="Times New Roman"/>
                <w:sz w:val="20"/>
                <w:szCs w:val="20"/>
              </w:rPr>
            </w:pPr>
          </w:p>
        </w:tc>
        <w:tc>
          <w:tcPr>
            <w:tcW w:w="3773" w:type="dxa"/>
            <w:tcBorders>
              <w:top w:val="single" w:sz="4" w:space="0" w:color="auto"/>
              <w:left w:val="single" w:sz="4" w:space="0" w:color="auto"/>
              <w:bottom w:val="single" w:sz="4" w:space="0" w:color="auto"/>
              <w:right w:val="single" w:sz="4" w:space="0" w:color="auto"/>
            </w:tcBorders>
          </w:tcPr>
          <w:p w:rsidR="00010509" w:rsidRDefault="00010509">
            <w:pPr>
              <w:pStyle w:val="a4"/>
              <w:spacing w:line="276" w:lineRule="auto"/>
              <w:rPr>
                <w:rFonts w:ascii="Times New Roman" w:hAnsi="Times New Roman" w:cs="Times New Roman"/>
                <w:sz w:val="20"/>
                <w:szCs w:val="20"/>
              </w:rPr>
            </w:pPr>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 xml:space="preserve">Редакционный совет: Председатель совета – Васильева Н.И., </w:t>
            </w:r>
            <w:proofErr w:type="spellStart"/>
            <w:r>
              <w:rPr>
                <w:rFonts w:ascii="Times New Roman" w:hAnsi="Times New Roman" w:cs="Times New Roman"/>
                <w:sz w:val="20"/>
                <w:szCs w:val="20"/>
              </w:rPr>
              <w:t>зам</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лавы</w:t>
            </w:r>
            <w:proofErr w:type="spellEnd"/>
            <w:r>
              <w:rPr>
                <w:rFonts w:ascii="Times New Roman" w:hAnsi="Times New Roman" w:cs="Times New Roman"/>
                <w:sz w:val="20"/>
                <w:szCs w:val="20"/>
              </w:rPr>
              <w:t xml:space="preserve"> администрации </w:t>
            </w: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w:t>
            </w:r>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Члены совета: Глухова Н.А. – специалист 2 разряда администрации сельсовета;  Макиенко Н.А – специалист 2 разряда администрации сельсовета.</w:t>
            </w:r>
          </w:p>
        </w:tc>
        <w:tc>
          <w:tcPr>
            <w:tcW w:w="3177" w:type="dxa"/>
            <w:tcBorders>
              <w:top w:val="single" w:sz="4" w:space="0" w:color="auto"/>
              <w:left w:val="single" w:sz="4" w:space="0" w:color="auto"/>
              <w:bottom w:val="single" w:sz="4" w:space="0" w:color="auto"/>
              <w:right w:val="single" w:sz="4" w:space="0" w:color="auto"/>
            </w:tcBorders>
          </w:tcPr>
          <w:p w:rsidR="00010509" w:rsidRDefault="00010509">
            <w:pPr>
              <w:pStyle w:val="a4"/>
              <w:spacing w:line="276" w:lineRule="auto"/>
              <w:rPr>
                <w:rFonts w:ascii="Times New Roman" w:hAnsi="Times New Roman" w:cs="Times New Roman"/>
                <w:b/>
                <w:sz w:val="20"/>
                <w:szCs w:val="20"/>
              </w:rPr>
            </w:pPr>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 xml:space="preserve">Отпечатано в администрации </w:t>
            </w:r>
          </w:p>
          <w:p w:rsidR="00010509" w:rsidRDefault="00010509">
            <w:pPr>
              <w:pStyle w:val="a4"/>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Завьяловского</w:t>
            </w:r>
            <w:proofErr w:type="spellEnd"/>
            <w:r>
              <w:rPr>
                <w:rFonts w:ascii="Times New Roman" w:hAnsi="Times New Roman" w:cs="Times New Roman"/>
                <w:sz w:val="20"/>
                <w:szCs w:val="20"/>
              </w:rPr>
              <w:t xml:space="preserve"> сельсовета, </w:t>
            </w:r>
          </w:p>
          <w:p w:rsidR="00010509" w:rsidRDefault="00010509">
            <w:pPr>
              <w:pStyle w:val="a4"/>
              <w:spacing w:line="276" w:lineRule="auto"/>
              <w:rPr>
                <w:rFonts w:ascii="Times New Roman" w:hAnsi="Times New Roman" w:cs="Times New Roman"/>
                <w:sz w:val="20"/>
                <w:szCs w:val="20"/>
              </w:rPr>
            </w:pP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.З</w:t>
            </w:r>
            <w:proofErr w:type="gramEnd"/>
            <w:r>
              <w:rPr>
                <w:rFonts w:ascii="Times New Roman" w:hAnsi="Times New Roman" w:cs="Times New Roman"/>
                <w:sz w:val="20"/>
                <w:szCs w:val="20"/>
              </w:rPr>
              <w:t>авьялово</w:t>
            </w:r>
            <w:proofErr w:type="spellEnd"/>
            <w:r>
              <w:rPr>
                <w:rFonts w:ascii="Times New Roman" w:hAnsi="Times New Roman" w:cs="Times New Roman"/>
                <w:sz w:val="20"/>
                <w:szCs w:val="20"/>
              </w:rPr>
              <w:t>, ул. Центральная – 6-б.</w:t>
            </w:r>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Время подписания в печать 17-00</w:t>
            </w:r>
          </w:p>
          <w:p w:rsidR="00010509" w:rsidRDefault="00010509">
            <w:pPr>
              <w:pStyle w:val="a4"/>
              <w:spacing w:line="276" w:lineRule="auto"/>
              <w:rPr>
                <w:rFonts w:ascii="Times New Roman" w:hAnsi="Times New Roman" w:cs="Times New Roman"/>
                <w:sz w:val="20"/>
                <w:szCs w:val="20"/>
              </w:rPr>
            </w:pPr>
            <w:r>
              <w:rPr>
                <w:rFonts w:ascii="Times New Roman" w:hAnsi="Times New Roman" w:cs="Times New Roman"/>
                <w:sz w:val="20"/>
                <w:szCs w:val="20"/>
              </w:rPr>
              <w:t>Тираж: 200 экз.</w:t>
            </w:r>
          </w:p>
          <w:p w:rsidR="00010509" w:rsidRDefault="00010509">
            <w:pPr>
              <w:pStyle w:val="a4"/>
              <w:spacing w:line="276" w:lineRule="auto"/>
              <w:rPr>
                <w:rFonts w:ascii="Times New Roman" w:hAnsi="Times New Roman" w:cs="Times New Roman"/>
                <w:b/>
                <w:sz w:val="20"/>
                <w:szCs w:val="20"/>
              </w:rPr>
            </w:pPr>
            <w:r>
              <w:rPr>
                <w:rFonts w:ascii="Times New Roman" w:hAnsi="Times New Roman" w:cs="Times New Roman"/>
                <w:sz w:val="20"/>
                <w:szCs w:val="20"/>
              </w:rPr>
              <w:t>Распространение: «бесплатно»</w:t>
            </w:r>
          </w:p>
          <w:p w:rsidR="00010509" w:rsidRDefault="00010509">
            <w:pPr>
              <w:pStyle w:val="a4"/>
              <w:spacing w:line="276" w:lineRule="auto"/>
              <w:rPr>
                <w:rFonts w:ascii="Times New Roman" w:hAnsi="Times New Roman" w:cs="Times New Roman"/>
                <w:b/>
                <w:sz w:val="20"/>
                <w:szCs w:val="20"/>
              </w:rPr>
            </w:pPr>
          </w:p>
          <w:p w:rsidR="00010509" w:rsidRDefault="00010509">
            <w:pPr>
              <w:pStyle w:val="a4"/>
              <w:spacing w:line="276" w:lineRule="auto"/>
              <w:rPr>
                <w:rFonts w:ascii="Times New Roman" w:hAnsi="Times New Roman" w:cs="Times New Roman"/>
                <w:sz w:val="20"/>
                <w:szCs w:val="20"/>
              </w:rPr>
            </w:pPr>
          </w:p>
        </w:tc>
      </w:tr>
    </w:tbl>
    <w:p w:rsidR="00993338" w:rsidRDefault="00993338"/>
    <w:sectPr w:rsidR="00993338" w:rsidSect="00195558">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450CF"/>
    <w:multiLevelType w:val="hybridMultilevel"/>
    <w:tmpl w:val="9BEACA66"/>
    <w:lvl w:ilvl="0" w:tplc="4266CCA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03387B"/>
    <w:multiLevelType w:val="hybridMultilevel"/>
    <w:tmpl w:val="7E3EB4B0"/>
    <w:lvl w:ilvl="0" w:tplc="690427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AC27AF"/>
    <w:multiLevelType w:val="hybridMultilevel"/>
    <w:tmpl w:val="8D209E7A"/>
    <w:lvl w:ilvl="0" w:tplc="2E3E6B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90A0258"/>
    <w:multiLevelType w:val="hybridMultilevel"/>
    <w:tmpl w:val="9BEACA66"/>
    <w:lvl w:ilvl="0" w:tplc="4266CCA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1761FA8"/>
    <w:multiLevelType w:val="hybridMultilevel"/>
    <w:tmpl w:val="DA0EFC8A"/>
    <w:lvl w:ilvl="0" w:tplc="12DCEDA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E8C053B"/>
    <w:multiLevelType w:val="hybridMultilevel"/>
    <w:tmpl w:val="DA0EFC8A"/>
    <w:lvl w:ilvl="0" w:tplc="12DCEDA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4337273"/>
    <w:multiLevelType w:val="hybridMultilevel"/>
    <w:tmpl w:val="E786C03C"/>
    <w:lvl w:ilvl="0" w:tplc="CEE018E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6B2B76"/>
    <w:multiLevelType w:val="hybridMultilevel"/>
    <w:tmpl w:val="659A5FE8"/>
    <w:lvl w:ilvl="0" w:tplc="BF2200C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26A4F03"/>
    <w:multiLevelType w:val="hybridMultilevel"/>
    <w:tmpl w:val="4E2C58D2"/>
    <w:lvl w:ilvl="0" w:tplc="CEE018E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AF5134"/>
    <w:multiLevelType w:val="hybridMultilevel"/>
    <w:tmpl w:val="CA166234"/>
    <w:lvl w:ilvl="0" w:tplc="D23A72AE">
      <w:start w:val="1"/>
      <w:numFmt w:val="decimal"/>
      <w:lvlText w:val="%1."/>
      <w:lvlJc w:val="left"/>
      <w:pPr>
        <w:ind w:left="795" w:hanging="360"/>
      </w:pPr>
      <w:rPr>
        <w:b w:val="0"/>
      </w:r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abstractNum w:abstractNumId="10">
    <w:nsid w:val="68320F58"/>
    <w:multiLevelType w:val="hybridMultilevel"/>
    <w:tmpl w:val="4CA4988C"/>
    <w:lvl w:ilvl="0" w:tplc="0419000F">
      <w:start w:val="1"/>
      <w:numFmt w:val="decimal"/>
      <w:lvlText w:val="%1."/>
      <w:lvlJc w:val="left"/>
      <w:pPr>
        <w:tabs>
          <w:tab w:val="num" w:pos="960"/>
        </w:tabs>
        <w:ind w:left="960" w:hanging="360"/>
      </w:p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2"/>
  </w:num>
  <w:num w:numId="2">
    <w:abstractNumId w:val="0"/>
  </w:num>
  <w:num w:numId="3">
    <w:abstractNumId w:val="3"/>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6"/>
  </w:num>
  <w:num w:numId="9">
    <w:abstractNumId w:val="8"/>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157"/>
    <w:rsid w:val="00010509"/>
    <w:rsid w:val="00020C7E"/>
    <w:rsid w:val="000807FC"/>
    <w:rsid w:val="000F5EA1"/>
    <w:rsid w:val="002B7D3A"/>
    <w:rsid w:val="003135A7"/>
    <w:rsid w:val="004727DA"/>
    <w:rsid w:val="005C7F1A"/>
    <w:rsid w:val="0064272F"/>
    <w:rsid w:val="00645FC2"/>
    <w:rsid w:val="00764157"/>
    <w:rsid w:val="00792180"/>
    <w:rsid w:val="008053D3"/>
    <w:rsid w:val="00885961"/>
    <w:rsid w:val="00993338"/>
    <w:rsid w:val="009C5E44"/>
    <w:rsid w:val="00A77C0A"/>
    <w:rsid w:val="00C23B98"/>
    <w:rsid w:val="00F82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96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8053D3"/>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59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2B7D3A"/>
    <w:pPr>
      <w:spacing w:after="0" w:line="240" w:lineRule="auto"/>
    </w:pPr>
  </w:style>
  <w:style w:type="character" w:customStyle="1" w:styleId="a5">
    <w:name w:val="Без интервала Знак"/>
    <w:basedOn w:val="a0"/>
    <w:link w:val="a4"/>
    <w:uiPriority w:val="99"/>
    <w:locked/>
    <w:rsid w:val="00010509"/>
  </w:style>
  <w:style w:type="paragraph" w:customStyle="1" w:styleId="ConsNormal">
    <w:name w:val="ConsNormal"/>
    <w:rsid w:val="0001050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1050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6">
    <w:name w:val="Title"/>
    <w:basedOn w:val="a"/>
    <w:link w:val="a7"/>
    <w:qFormat/>
    <w:rsid w:val="00020C7E"/>
    <w:pPr>
      <w:jc w:val="center"/>
    </w:pPr>
    <w:rPr>
      <w:b/>
      <w:sz w:val="28"/>
      <w:szCs w:val="20"/>
    </w:rPr>
  </w:style>
  <w:style w:type="character" w:customStyle="1" w:styleId="a7">
    <w:name w:val="Название Знак"/>
    <w:basedOn w:val="a0"/>
    <w:link w:val="a6"/>
    <w:rsid w:val="00020C7E"/>
    <w:rPr>
      <w:rFonts w:ascii="Times New Roman" w:eastAsia="Times New Roman" w:hAnsi="Times New Roman" w:cs="Times New Roman"/>
      <w:b/>
      <w:sz w:val="28"/>
      <w:szCs w:val="20"/>
      <w:lang w:eastAsia="ru-RU"/>
    </w:rPr>
  </w:style>
  <w:style w:type="paragraph" w:styleId="a8">
    <w:name w:val="List Paragraph"/>
    <w:basedOn w:val="a"/>
    <w:uiPriority w:val="34"/>
    <w:qFormat/>
    <w:rsid w:val="00020C7E"/>
    <w:pPr>
      <w:ind w:left="720"/>
      <w:contextualSpacing/>
    </w:pPr>
  </w:style>
  <w:style w:type="character" w:customStyle="1" w:styleId="60">
    <w:name w:val="Заголовок 6 Знак"/>
    <w:basedOn w:val="a0"/>
    <w:link w:val="6"/>
    <w:rsid w:val="008053D3"/>
    <w:rPr>
      <w:rFonts w:ascii="Calibri" w:eastAsia="Times New Roman" w:hAnsi="Calibri" w:cs="Times New Roman"/>
      <w:b/>
      <w:bCs/>
      <w:lang w:eastAsia="ru-RU"/>
    </w:rPr>
  </w:style>
  <w:style w:type="paragraph" w:customStyle="1" w:styleId="ConsPlusNormal">
    <w:name w:val="ConsPlusNormal"/>
    <w:rsid w:val="009C5E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basedOn w:val="a"/>
    <w:link w:val="aa"/>
    <w:semiHidden/>
    <w:rsid w:val="00792180"/>
    <w:pPr>
      <w:ind w:right="-766"/>
      <w:jc w:val="both"/>
    </w:pPr>
    <w:rPr>
      <w:sz w:val="28"/>
      <w:szCs w:val="20"/>
    </w:rPr>
  </w:style>
  <w:style w:type="character" w:customStyle="1" w:styleId="aa">
    <w:name w:val="Основной текст Знак"/>
    <w:basedOn w:val="a0"/>
    <w:link w:val="a9"/>
    <w:semiHidden/>
    <w:rsid w:val="00792180"/>
    <w:rPr>
      <w:rFonts w:ascii="Times New Roman" w:eastAsia="Times New Roman" w:hAnsi="Times New Roman" w:cs="Times New Roman"/>
      <w:sz w:val="28"/>
      <w:szCs w:val="20"/>
      <w:lang w:eastAsia="ru-RU"/>
    </w:rPr>
  </w:style>
  <w:style w:type="character" w:styleId="ab">
    <w:name w:val="Strong"/>
    <w:qFormat/>
    <w:rsid w:val="00C23B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96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8053D3"/>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59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2B7D3A"/>
    <w:pPr>
      <w:spacing w:after="0" w:line="240" w:lineRule="auto"/>
    </w:pPr>
  </w:style>
  <w:style w:type="character" w:customStyle="1" w:styleId="a5">
    <w:name w:val="Без интервала Знак"/>
    <w:basedOn w:val="a0"/>
    <w:link w:val="a4"/>
    <w:uiPriority w:val="99"/>
    <w:locked/>
    <w:rsid w:val="00010509"/>
  </w:style>
  <w:style w:type="paragraph" w:customStyle="1" w:styleId="ConsNormal">
    <w:name w:val="ConsNormal"/>
    <w:rsid w:val="0001050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1050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6">
    <w:name w:val="Title"/>
    <w:basedOn w:val="a"/>
    <w:link w:val="a7"/>
    <w:qFormat/>
    <w:rsid w:val="00020C7E"/>
    <w:pPr>
      <w:jc w:val="center"/>
    </w:pPr>
    <w:rPr>
      <w:b/>
      <w:sz w:val="28"/>
      <w:szCs w:val="20"/>
    </w:rPr>
  </w:style>
  <w:style w:type="character" w:customStyle="1" w:styleId="a7">
    <w:name w:val="Название Знак"/>
    <w:basedOn w:val="a0"/>
    <w:link w:val="a6"/>
    <w:rsid w:val="00020C7E"/>
    <w:rPr>
      <w:rFonts w:ascii="Times New Roman" w:eastAsia="Times New Roman" w:hAnsi="Times New Roman" w:cs="Times New Roman"/>
      <w:b/>
      <w:sz w:val="28"/>
      <w:szCs w:val="20"/>
      <w:lang w:eastAsia="ru-RU"/>
    </w:rPr>
  </w:style>
  <w:style w:type="paragraph" w:styleId="a8">
    <w:name w:val="List Paragraph"/>
    <w:basedOn w:val="a"/>
    <w:uiPriority w:val="34"/>
    <w:qFormat/>
    <w:rsid w:val="00020C7E"/>
    <w:pPr>
      <w:ind w:left="720"/>
      <w:contextualSpacing/>
    </w:pPr>
  </w:style>
  <w:style w:type="character" w:customStyle="1" w:styleId="60">
    <w:name w:val="Заголовок 6 Знак"/>
    <w:basedOn w:val="a0"/>
    <w:link w:val="6"/>
    <w:rsid w:val="008053D3"/>
    <w:rPr>
      <w:rFonts w:ascii="Calibri" w:eastAsia="Times New Roman" w:hAnsi="Calibri" w:cs="Times New Roman"/>
      <w:b/>
      <w:bCs/>
      <w:lang w:eastAsia="ru-RU"/>
    </w:rPr>
  </w:style>
  <w:style w:type="paragraph" w:customStyle="1" w:styleId="ConsPlusNormal">
    <w:name w:val="ConsPlusNormal"/>
    <w:rsid w:val="009C5E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basedOn w:val="a"/>
    <w:link w:val="aa"/>
    <w:semiHidden/>
    <w:rsid w:val="00792180"/>
    <w:pPr>
      <w:ind w:right="-766"/>
      <w:jc w:val="both"/>
    </w:pPr>
    <w:rPr>
      <w:sz w:val="28"/>
      <w:szCs w:val="20"/>
    </w:rPr>
  </w:style>
  <w:style w:type="character" w:customStyle="1" w:styleId="aa">
    <w:name w:val="Основной текст Знак"/>
    <w:basedOn w:val="a0"/>
    <w:link w:val="a9"/>
    <w:semiHidden/>
    <w:rsid w:val="00792180"/>
    <w:rPr>
      <w:rFonts w:ascii="Times New Roman" w:eastAsia="Times New Roman" w:hAnsi="Times New Roman" w:cs="Times New Roman"/>
      <w:sz w:val="28"/>
      <w:szCs w:val="20"/>
      <w:lang w:eastAsia="ru-RU"/>
    </w:rPr>
  </w:style>
  <w:style w:type="character" w:styleId="ab">
    <w:name w:val="Strong"/>
    <w:qFormat/>
    <w:rsid w:val="00C23B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2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10574</Words>
  <Characters>60277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15</cp:revision>
  <dcterms:created xsi:type="dcterms:W3CDTF">2014-11-14T06:47:00Z</dcterms:created>
  <dcterms:modified xsi:type="dcterms:W3CDTF">2014-12-11T11:08:00Z</dcterms:modified>
</cp:coreProperties>
</file>